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85962" w14:textId="77777777" w:rsidR="00BF31CB" w:rsidRPr="00294DB9" w:rsidRDefault="00BF31CB" w:rsidP="005342B2">
      <w:pPr>
        <w:suppressLineNumbers/>
        <w:jc w:val="center"/>
        <w:rPr>
          <w:rFonts w:ascii="Times New Roman" w:eastAsia="Arial Unicode MS" w:hAnsi="Times New Roman" w:cs="Arial Unicode MS"/>
          <w:i w:val="0"/>
          <w:color w:val="auto"/>
        </w:rPr>
      </w:pPr>
      <w:r w:rsidRPr="00294DB9">
        <w:rPr>
          <w:noProof/>
        </w:rPr>
        <w:drawing>
          <wp:inline distT="0" distB="0" distL="0" distR="0" wp14:anchorId="72004318" wp14:editId="0F1AEC1A">
            <wp:extent cx="669925" cy="669925"/>
            <wp:effectExtent l="0" t="0" r="0" b="0"/>
            <wp:docPr id="1" name="Imagem 1" descr="https://lh4.googleusercontent.com/jUIVaf0sazRZqe2mRkpvTj6oSUKiwC8cGsCHQ3Sxuh_Y4JMgNnqhJ_KV7qX7wJrxUfQqNo_iwwSIRelpm3MxdPCJVrH8FQkt-op_Ll1iGEhV2Jl7pqbCzcvoNhHliMt7Zr2zHITYYrek0bw6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https://lh4.googleusercontent.com/jUIVaf0sazRZqe2mRkpvTj6oSUKiwC8cGsCHQ3Sxuh_Y4JMgNnqhJ_KV7qX7wJrxUfQqNo_iwwSIRelpm3MxdPCJVrH8FQkt-op_Ll1iGEhV2Jl7pqbCzcvoNhHliMt7Zr2zHITYYrek0bw63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9FAD6" w14:textId="77777777" w:rsidR="00BF31CB" w:rsidRPr="00294DB9" w:rsidRDefault="00BF31CB" w:rsidP="005342B2">
      <w:pPr>
        <w:pStyle w:val="Corpodetexto"/>
        <w:suppressLineNumbers/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bookmarkStart w:id="0" w:name="docs-internal-guid-eac9f7b6-7fff-5abf-63"/>
      <w:bookmarkEnd w:id="0"/>
      <w:r w:rsidRPr="00294DB9">
        <w:rPr>
          <w:rFonts w:ascii="Arial" w:hAnsi="Arial" w:cs="Arial"/>
          <w:color w:val="000000"/>
          <w:sz w:val="20"/>
          <w:szCs w:val="20"/>
        </w:rPr>
        <w:t>MINISTÉRIO DA ECONOMIA</w:t>
      </w:r>
    </w:p>
    <w:p w14:paraId="4968D5DC" w14:textId="77777777" w:rsidR="00BF31CB" w:rsidRPr="00294DB9" w:rsidRDefault="00BF31CB" w:rsidP="005342B2">
      <w:pPr>
        <w:pStyle w:val="Corpodetexto"/>
        <w:suppressLineNumbers/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 w:rsidRPr="00294DB9">
        <w:rPr>
          <w:rFonts w:ascii="Arial" w:hAnsi="Arial" w:cs="Arial"/>
          <w:color w:val="000000"/>
          <w:sz w:val="20"/>
          <w:szCs w:val="20"/>
        </w:rPr>
        <w:t>Secretaria Especial de Previdência e Trabalho</w:t>
      </w:r>
    </w:p>
    <w:p w14:paraId="55E124F9" w14:textId="77777777" w:rsidR="00BF31CB" w:rsidRPr="00294DB9" w:rsidRDefault="00BF31CB" w:rsidP="005342B2">
      <w:pPr>
        <w:pStyle w:val="Corpodetexto"/>
        <w:suppressLineNumbers/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 w:rsidRPr="00294DB9">
        <w:rPr>
          <w:rFonts w:ascii="Arial" w:hAnsi="Arial" w:cs="Arial"/>
          <w:color w:val="000000"/>
          <w:sz w:val="20"/>
          <w:szCs w:val="20"/>
        </w:rPr>
        <w:t>Subsecretaria de Assuntos Corporativos</w:t>
      </w:r>
    </w:p>
    <w:p w14:paraId="1C22B57E" w14:textId="39544C4F" w:rsidR="005534D3" w:rsidRPr="00294DB9" w:rsidRDefault="00BF31CB" w:rsidP="005342B2">
      <w:pPr>
        <w:suppressLineNumbers/>
        <w:spacing w:after="213" w:line="259" w:lineRule="auto"/>
        <w:ind w:left="124" w:right="0" w:firstLine="0"/>
        <w:jc w:val="center"/>
        <w:rPr>
          <w:i w:val="0"/>
          <w:iCs/>
          <w:sz w:val="20"/>
          <w:szCs w:val="20"/>
        </w:rPr>
      </w:pPr>
      <w:r w:rsidRPr="00294DB9">
        <w:rPr>
          <w:i w:val="0"/>
          <w:iCs/>
          <w:sz w:val="20"/>
          <w:szCs w:val="20"/>
        </w:rPr>
        <w:t>Coordenação-Geral de Apoio aos Órgãos Colegiados</w:t>
      </w:r>
      <w:r w:rsidR="005534D3" w:rsidRPr="00294DB9">
        <w:rPr>
          <w:b/>
          <w:i w:val="0"/>
          <w:iCs/>
          <w:sz w:val="20"/>
          <w:szCs w:val="20"/>
        </w:rPr>
        <w:t xml:space="preserve"> </w:t>
      </w:r>
    </w:p>
    <w:p w14:paraId="7A99683B" w14:textId="77777777" w:rsidR="005534D3" w:rsidRPr="00294DB9" w:rsidRDefault="005534D3" w:rsidP="005342B2">
      <w:pPr>
        <w:suppressLineNumbers/>
        <w:spacing w:after="23" w:line="259" w:lineRule="auto"/>
        <w:ind w:left="124" w:right="0" w:firstLine="0"/>
        <w:jc w:val="center"/>
      </w:pPr>
      <w:r w:rsidRPr="00294DB9">
        <w:rPr>
          <w:b/>
          <w:i w:val="0"/>
          <w:sz w:val="44"/>
        </w:rPr>
        <w:t xml:space="preserve"> </w:t>
      </w:r>
    </w:p>
    <w:p w14:paraId="6A4087E2" w14:textId="216B86F5" w:rsidR="005534D3" w:rsidRPr="00294DB9" w:rsidRDefault="005534D3" w:rsidP="005342B2">
      <w:pPr>
        <w:suppressLineNumbers/>
        <w:spacing w:after="433" w:line="259" w:lineRule="auto"/>
        <w:ind w:left="69" w:right="0" w:firstLine="0"/>
        <w:jc w:val="center"/>
        <w:rPr>
          <w:b/>
          <w:i w:val="0"/>
          <w:sz w:val="24"/>
        </w:rPr>
      </w:pPr>
      <w:r w:rsidRPr="00294DB9">
        <w:rPr>
          <w:b/>
          <w:i w:val="0"/>
          <w:sz w:val="24"/>
        </w:rPr>
        <w:t xml:space="preserve"> </w:t>
      </w:r>
    </w:p>
    <w:p w14:paraId="35253447" w14:textId="6F53685F" w:rsidR="00BF31CB" w:rsidRPr="00294DB9" w:rsidRDefault="00BF31CB" w:rsidP="005342B2">
      <w:pPr>
        <w:suppressLineNumbers/>
        <w:spacing w:after="433" w:line="259" w:lineRule="auto"/>
        <w:ind w:left="69" w:right="0" w:firstLine="0"/>
        <w:jc w:val="center"/>
        <w:rPr>
          <w:b/>
          <w:i w:val="0"/>
          <w:sz w:val="24"/>
        </w:rPr>
      </w:pPr>
    </w:p>
    <w:p w14:paraId="6DD809E2" w14:textId="77777777" w:rsidR="00BF31CB" w:rsidRPr="00294DB9" w:rsidRDefault="00BF31CB" w:rsidP="005342B2">
      <w:pPr>
        <w:suppressLineNumbers/>
        <w:spacing w:after="433" w:line="259" w:lineRule="auto"/>
        <w:ind w:left="69" w:right="0" w:firstLine="0"/>
        <w:jc w:val="center"/>
      </w:pPr>
    </w:p>
    <w:p w14:paraId="48A9CB08" w14:textId="6B63E1D0" w:rsidR="005534D3" w:rsidRPr="00294DB9" w:rsidRDefault="005534D3" w:rsidP="005342B2">
      <w:pPr>
        <w:pStyle w:val="Ttulo1"/>
        <w:suppressLineNumbers/>
      </w:pPr>
      <w:r w:rsidRPr="00294DB9">
        <w:t>ATA</w:t>
      </w:r>
    </w:p>
    <w:p w14:paraId="34DEDB42" w14:textId="77777777" w:rsidR="005534D3" w:rsidRPr="00294DB9" w:rsidRDefault="005534D3" w:rsidP="005342B2">
      <w:pPr>
        <w:suppressLineNumbers/>
        <w:spacing w:after="136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648E3549" w14:textId="77777777" w:rsidR="005534D3" w:rsidRPr="00294DB9" w:rsidRDefault="005534D3" w:rsidP="005342B2">
      <w:pPr>
        <w:suppressLineNumbers/>
        <w:spacing w:after="246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3E9F2835" w14:textId="77777777" w:rsidR="005534D3" w:rsidRPr="00294DB9" w:rsidRDefault="005534D3" w:rsidP="005342B2">
      <w:pPr>
        <w:suppressLineNumbers/>
        <w:spacing w:after="191" w:line="259" w:lineRule="auto"/>
        <w:ind w:left="113" w:right="0" w:firstLine="0"/>
        <w:jc w:val="center"/>
      </w:pPr>
      <w:r w:rsidRPr="00294DB9">
        <w:rPr>
          <w:b/>
          <w:i w:val="0"/>
          <w:sz w:val="40"/>
        </w:rPr>
        <w:t xml:space="preserve"> </w:t>
      </w:r>
    </w:p>
    <w:p w14:paraId="6293A8F6" w14:textId="3510D4E5" w:rsidR="00B80ADF" w:rsidRPr="00294DB9" w:rsidRDefault="005534D3" w:rsidP="005342B2">
      <w:pPr>
        <w:suppressLineNumbers/>
        <w:spacing w:after="0" w:line="259" w:lineRule="auto"/>
        <w:ind w:left="4" w:right="0" w:firstLine="0"/>
        <w:jc w:val="center"/>
        <w:rPr>
          <w:b/>
          <w:i w:val="0"/>
          <w:sz w:val="40"/>
        </w:rPr>
      </w:pPr>
      <w:r w:rsidRPr="00294DB9">
        <w:rPr>
          <w:b/>
          <w:i w:val="0"/>
          <w:sz w:val="40"/>
        </w:rPr>
        <w:t>2</w:t>
      </w:r>
      <w:r w:rsidR="00BF31CB" w:rsidRPr="00294DB9">
        <w:rPr>
          <w:b/>
          <w:i w:val="0"/>
          <w:sz w:val="40"/>
        </w:rPr>
        <w:t>7</w:t>
      </w:r>
      <w:r w:rsidR="003A4853">
        <w:rPr>
          <w:b/>
          <w:i w:val="0"/>
          <w:sz w:val="40"/>
        </w:rPr>
        <w:t>9</w:t>
      </w:r>
      <w:r w:rsidRPr="00294DB9">
        <w:rPr>
          <w:b/>
          <w:i w:val="0"/>
          <w:sz w:val="40"/>
        </w:rPr>
        <w:t>ª REUNIÃO ORDINÁRIA DO</w:t>
      </w:r>
      <w:r w:rsidR="00CF04F8" w:rsidRPr="00294DB9">
        <w:rPr>
          <w:b/>
          <w:i w:val="0"/>
          <w:sz w:val="40"/>
        </w:rPr>
        <w:t xml:space="preserve"> </w:t>
      </w:r>
      <w:r w:rsidRPr="00294DB9">
        <w:rPr>
          <w:b/>
          <w:i w:val="0"/>
          <w:sz w:val="40"/>
        </w:rPr>
        <w:t xml:space="preserve">CONSELHO NACIONAL </w:t>
      </w:r>
      <w:r w:rsidR="00F47152">
        <w:rPr>
          <w:b/>
          <w:i w:val="0"/>
          <w:sz w:val="40"/>
        </w:rPr>
        <w:t>D</w:t>
      </w:r>
      <w:r w:rsidRPr="00294DB9">
        <w:rPr>
          <w:b/>
          <w:i w:val="0"/>
          <w:sz w:val="40"/>
        </w:rPr>
        <w:t>E PREVIDÊNCIA</w:t>
      </w:r>
      <w:r w:rsidR="00671C8D" w:rsidRPr="00294DB9">
        <w:rPr>
          <w:b/>
          <w:i w:val="0"/>
          <w:sz w:val="40"/>
        </w:rPr>
        <w:t xml:space="preserve"> SOCIAL</w:t>
      </w:r>
      <w:r w:rsidR="00CF04F8" w:rsidRPr="00294DB9">
        <w:rPr>
          <w:b/>
          <w:i w:val="0"/>
          <w:sz w:val="40"/>
        </w:rPr>
        <w:t xml:space="preserve"> </w:t>
      </w:r>
    </w:p>
    <w:p w14:paraId="72C0F29C" w14:textId="3F03C90A" w:rsidR="005534D3" w:rsidRPr="00294DB9" w:rsidRDefault="00B80ADF" w:rsidP="005342B2">
      <w:pPr>
        <w:suppressLineNumbers/>
        <w:spacing w:after="0" w:line="259" w:lineRule="auto"/>
        <w:ind w:left="4" w:right="0" w:firstLine="0"/>
        <w:jc w:val="center"/>
      </w:pPr>
      <w:r w:rsidRPr="00294DB9">
        <w:rPr>
          <w:b/>
          <w:i w:val="0"/>
          <w:sz w:val="40"/>
        </w:rPr>
        <w:t xml:space="preserve">- </w:t>
      </w:r>
      <w:r w:rsidR="005534D3" w:rsidRPr="00294DB9">
        <w:rPr>
          <w:b/>
          <w:i w:val="0"/>
          <w:sz w:val="40"/>
        </w:rPr>
        <w:t>CNP</w:t>
      </w:r>
      <w:r w:rsidR="00671C8D" w:rsidRPr="00294DB9">
        <w:rPr>
          <w:b/>
          <w:i w:val="0"/>
          <w:sz w:val="40"/>
        </w:rPr>
        <w:t>S</w:t>
      </w:r>
      <w:r w:rsidRPr="00294DB9">
        <w:rPr>
          <w:b/>
          <w:i w:val="0"/>
          <w:sz w:val="40"/>
        </w:rPr>
        <w:t xml:space="preserve"> -</w:t>
      </w:r>
    </w:p>
    <w:p w14:paraId="084738D1" w14:textId="77777777" w:rsidR="00DD312B" w:rsidRDefault="00DD312B" w:rsidP="00DD312B">
      <w:pPr>
        <w:suppressLineNumbers/>
        <w:spacing w:after="120" w:line="240" w:lineRule="auto"/>
        <w:ind w:left="5" w:right="0" w:firstLine="0"/>
        <w:jc w:val="center"/>
        <w:rPr>
          <w:i w:val="0"/>
        </w:rPr>
      </w:pPr>
    </w:p>
    <w:p w14:paraId="78058EE1" w14:textId="77777777" w:rsidR="00DD312B" w:rsidRPr="009432A7" w:rsidRDefault="00DD312B" w:rsidP="00DD312B">
      <w:pPr>
        <w:suppressLineNumbers/>
        <w:spacing w:after="120" w:line="240" w:lineRule="auto"/>
        <w:ind w:left="5" w:right="0" w:firstLine="0"/>
        <w:jc w:val="center"/>
        <w:rPr>
          <w:i w:val="0"/>
          <w:sz w:val="24"/>
        </w:rPr>
      </w:pPr>
      <w:r w:rsidRPr="009432A7">
        <w:rPr>
          <w:i w:val="0"/>
          <w:sz w:val="24"/>
        </w:rPr>
        <w:t>Videoconferência</w:t>
      </w:r>
    </w:p>
    <w:p w14:paraId="6F283D9C" w14:textId="62E1876B" w:rsidR="005534D3" w:rsidRPr="00294DB9" w:rsidRDefault="005534D3" w:rsidP="005342B2">
      <w:pPr>
        <w:suppressLineNumbers/>
        <w:spacing w:after="151" w:line="259" w:lineRule="auto"/>
        <w:ind w:left="69" w:right="0" w:firstLine="0"/>
        <w:jc w:val="center"/>
      </w:pPr>
    </w:p>
    <w:p w14:paraId="75D07C16" w14:textId="77777777" w:rsidR="005534D3" w:rsidRPr="00294DB9" w:rsidRDefault="005534D3" w:rsidP="005342B2">
      <w:pPr>
        <w:suppressLineNumbers/>
        <w:spacing w:after="134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5A353FEB" w14:textId="77777777" w:rsidR="005534D3" w:rsidRPr="00294DB9" w:rsidRDefault="005534D3" w:rsidP="005342B2">
      <w:pPr>
        <w:suppressLineNumbers/>
        <w:spacing w:after="134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47E1F1D0" w14:textId="77777777" w:rsidR="005534D3" w:rsidRPr="00294DB9" w:rsidRDefault="005534D3" w:rsidP="005342B2">
      <w:pPr>
        <w:suppressLineNumbers/>
        <w:spacing w:after="136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4206916D" w14:textId="77777777" w:rsidR="005534D3" w:rsidRPr="00294DB9" w:rsidRDefault="005534D3" w:rsidP="005342B2">
      <w:pPr>
        <w:suppressLineNumbers/>
        <w:spacing w:after="134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2B592A2B" w14:textId="6DD7C764" w:rsidR="009925C4" w:rsidRPr="00294DB9" w:rsidRDefault="005534D3" w:rsidP="005342B2">
      <w:pPr>
        <w:suppressLineNumbers/>
        <w:spacing w:after="134" w:line="259" w:lineRule="auto"/>
        <w:ind w:left="80" w:right="0" w:firstLine="0"/>
        <w:jc w:val="center"/>
        <w:rPr>
          <w:b/>
          <w:i w:val="0"/>
          <w:color w:val="0000FF"/>
          <w:sz w:val="28"/>
        </w:rPr>
      </w:pPr>
      <w:r w:rsidRPr="00294DB9">
        <w:rPr>
          <w:b/>
          <w:i w:val="0"/>
          <w:color w:val="0000FF"/>
          <w:sz w:val="28"/>
        </w:rPr>
        <w:t xml:space="preserve"> </w:t>
      </w:r>
    </w:p>
    <w:p w14:paraId="456800B4" w14:textId="101D9349" w:rsidR="00BF31CB" w:rsidRPr="00294DB9" w:rsidRDefault="00BF31CB" w:rsidP="005342B2">
      <w:pPr>
        <w:suppressLineNumbers/>
        <w:spacing w:after="134" w:line="259" w:lineRule="auto"/>
        <w:ind w:left="8" w:right="0" w:firstLine="0"/>
        <w:jc w:val="center"/>
        <w:rPr>
          <w:b/>
          <w:i w:val="0"/>
          <w:color w:val="0000FF"/>
          <w:sz w:val="28"/>
        </w:rPr>
      </w:pPr>
    </w:p>
    <w:p w14:paraId="59A81988" w14:textId="20E85139" w:rsidR="00655B1E" w:rsidRPr="00294DB9" w:rsidRDefault="00655B1E" w:rsidP="005342B2">
      <w:pPr>
        <w:suppressLineNumbers/>
        <w:spacing w:after="134" w:line="259" w:lineRule="auto"/>
        <w:ind w:left="8" w:right="0" w:firstLine="0"/>
        <w:jc w:val="center"/>
        <w:rPr>
          <w:b/>
          <w:i w:val="0"/>
          <w:color w:val="0000FF"/>
          <w:sz w:val="28"/>
        </w:rPr>
      </w:pPr>
    </w:p>
    <w:p w14:paraId="7ECE55FD" w14:textId="73616649" w:rsidR="005534D3" w:rsidRPr="00294DB9" w:rsidRDefault="005534D3" w:rsidP="005342B2">
      <w:pPr>
        <w:suppressLineNumbers/>
        <w:spacing w:after="134" w:line="259" w:lineRule="auto"/>
        <w:ind w:left="8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Brasília, </w:t>
      </w:r>
      <w:r w:rsidR="00504C7F" w:rsidRPr="00294DB9">
        <w:rPr>
          <w:b/>
          <w:i w:val="0"/>
          <w:color w:val="0000FF"/>
          <w:sz w:val="28"/>
        </w:rPr>
        <w:t>2</w:t>
      </w:r>
      <w:r w:rsidR="003A4853">
        <w:rPr>
          <w:b/>
          <w:i w:val="0"/>
          <w:color w:val="0000FF"/>
          <w:sz w:val="28"/>
        </w:rPr>
        <w:t>9</w:t>
      </w:r>
      <w:r w:rsidR="00504C7F" w:rsidRPr="00294DB9">
        <w:rPr>
          <w:b/>
          <w:i w:val="0"/>
          <w:color w:val="0000FF"/>
          <w:sz w:val="28"/>
        </w:rPr>
        <w:t xml:space="preserve"> de </w:t>
      </w:r>
      <w:r w:rsidR="003A4853">
        <w:rPr>
          <w:b/>
          <w:i w:val="0"/>
          <w:color w:val="0000FF"/>
          <w:sz w:val="28"/>
        </w:rPr>
        <w:t>abril</w:t>
      </w:r>
      <w:r w:rsidR="00897547">
        <w:rPr>
          <w:b/>
          <w:i w:val="0"/>
          <w:color w:val="0000FF"/>
          <w:sz w:val="28"/>
        </w:rPr>
        <w:t xml:space="preserve"> </w:t>
      </w:r>
      <w:r w:rsidRPr="00294DB9">
        <w:rPr>
          <w:b/>
          <w:i w:val="0"/>
          <w:color w:val="0000FF"/>
          <w:sz w:val="28"/>
        </w:rPr>
        <w:t>de 20</w:t>
      </w:r>
      <w:r w:rsidR="006B015B" w:rsidRPr="00294DB9">
        <w:rPr>
          <w:b/>
          <w:i w:val="0"/>
          <w:color w:val="0000FF"/>
          <w:sz w:val="28"/>
        </w:rPr>
        <w:t>2</w:t>
      </w:r>
      <w:r w:rsidR="002D2193">
        <w:rPr>
          <w:b/>
          <w:i w:val="0"/>
          <w:color w:val="0000FF"/>
          <w:sz w:val="28"/>
        </w:rPr>
        <w:t>1</w:t>
      </w:r>
      <w:r w:rsidRPr="00294DB9">
        <w:rPr>
          <w:b/>
          <w:i w:val="0"/>
          <w:color w:val="0000FF"/>
          <w:sz w:val="28"/>
        </w:rPr>
        <w:t xml:space="preserve"> </w:t>
      </w:r>
    </w:p>
    <w:p w14:paraId="3C351778" w14:textId="77777777" w:rsidR="00655B1E" w:rsidRPr="00294DB9" w:rsidRDefault="00655B1E" w:rsidP="005342B2">
      <w:pPr>
        <w:suppressLineNumbers/>
        <w:spacing w:after="120" w:line="240" w:lineRule="auto"/>
        <w:ind w:left="5" w:right="0" w:firstLine="0"/>
        <w:jc w:val="center"/>
        <w:rPr>
          <w:i w:val="0"/>
        </w:rPr>
      </w:pPr>
    </w:p>
    <w:p w14:paraId="04E91306" w14:textId="16148111" w:rsidR="005534D3" w:rsidRPr="00294DB9" w:rsidRDefault="005534D3" w:rsidP="005342B2">
      <w:pPr>
        <w:pStyle w:val="Ttulo2"/>
        <w:suppressLineNumbers/>
        <w:spacing w:after="115"/>
        <w:ind w:left="0" w:right="7" w:firstLine="0"/>
        <w:jc w:val="center"/>
      </w:pPr>
      <w:r w:rsidRPr="00294DB9">
        <w:lastRenderedPageBreak/>
        <w:t>ATA DA 2</w:t>
      </w:r>
      <w:r w:rsidR="00BF31CB" w:rsidRPr="00294DB9">
        <w:t>7</w:t>
      </w:r>
      <w:r w:rsidR="003A4853">
        <w:t>9</w:t>
      </w:r>
      <w:r w:rsidRPr="00294DB9">
        <w:t>ª REUNIÃO ORDINÁRIA DO CNP</w:t>
      </w:r>
      <w:r w:rsidR="00671C8D" w:rsidRPr="00294DB9">
        <w:t>S</w:t>
      </w:r>
      <w:r w:rsidRPr="00294DB9">
        <w:t xml:space="preserve"> </w:t>
      </w:r>
    </w:p>
    <w:p w14:paraId="7C8B7EDB" w14:textId="7CF70738" w:rsidR="005534D3" w:rsidRPr="00294DB9" w:rsidRDefault="005534D3" w:rsidP="005342B2">
      <w:pPr>
        <w:suppressLineNumbers/>
        <w:spacing w:after="117" w:line="259" w:lineRule="auto"/>
        <w:ind w:left="69" w:right="0" w:firstLine="0"/>
        <w:jc w:val="center"/>
        <w:rPr>
          <w:b/>
          <w:i w:val="0"/>
          <w:sz w:val="24"/>
        </w:rPr>
      </w:pPr>
      <w:r w:rsidRPr="00294DB9">
        <w:rPr>
          <w:b/>
          <w:i w:val="0"/>
          <w:sz w:val="24"/>
        </w:rPr>
        <w:t xml:space="preserve"> </w:t>
      </w:r>
    </w:p>
    <w:p w14:paraId="2BDCF70A" w14:textId="77777777" w:rsidR="003A6185" w:rsidRPr="00294DB9" w:rsidRDefault="003A6185" w:rsidP="005342B2">
      <w:pPr>
        <w:suppressLineNumbers/>
        <w:spacing w:after="117" w:line="259" w:lineRule="auto"/>
        <w:ind w:left="69" w:right="0" w:firstLine="0"/>
        <w:jc w:val="center"/>
      </w:pPr>
    </w:p>
    <w:p w14:paraId="0E8E81CF" w14:textId="00726BDD" w:rsidR="005534D3" w:rsidRPr="00294DB9" w:rsidRDefault="005534D3" w:rsidP="005342B2">
      <w:pPr>
        <w:suppressLineNumbers/>
        <w:spacing w:after="116" w:line="259" w:lineRule="auto"/>
        <w:ind w:left="-5" w:right="0"/>
      </w:pPr>
      <w:r w:rsidRPr="00294DB9">
        <w:rPr>
          <w:b/>
          <w:i w:val="0"/>
          <w:sz w:val="24"/>
        </w:rPr>
        <w:t>DATA</w:t>
      </w:r>
      <w:r w:rsidRPr="00294DB9">
        <w:rPr>
          <w:bCs/>
          <w:i w:val="0"/>
          <w:sz w:val="24"/>
        </w:rPr>
        <w:t xml:space="preserve">: </w:t>
      </w:r>
      <w:r w:rsidR="00504C7F" w:rsidRPr="00294DB9">
        <w:rPr>
          <w:bCs/>
          <w:i w:val="0"/>
          <w:sz w:val="24"/>
        </w:rPr>
        <w:t>2</w:t>
      </w:r>
      <w:r w:rsidR="003A4853">
        <w:rPr>
          <w:bCs/>
          <w:i w:val="0"/>
          <w:sz w:val="24"/>
        </w:rPr>
        <w:t>9</w:t>
      </w:r>
      <w:r w:rsidR="00504C7F" w:rsidRPr="00294DB9">
        <w:rPr>
          <w:bCs/>
          <w:i w:val="0"/>
          <w:sz w:val="24"/>
        </w:rPr>
        <w:t xml:space="preserve"> de </w:t>
      </w:r>
      <w:r w:rsidR="003A4853">
        <w:rPr>
          <w:bCs/>
          <w:i w:val="0"/>
          <w:sz w:val="24"/>
        </w:rPr>
        <w:t>abril</w:t>
      </w:r>
      <w:r w:rsidR="002D2193">
        <w:rPr>
          <w:bCs/>
          <w:i w:val="0"/>
          <w:sz w:val="24"/>
        </w:rPr>
        <w:t xml:space="preserve"> d</w:t>
      </w:r>
      <w:r w:rsidRPr="00294DB9">
        <w:rPr>
          <w:i w:val="0"/>
          <w:sz w:val="24"/>
        </w:rPr>
        <w:t>e 20</w:t>
      </w:r>
      <w:r w:rsidR="006B015B" w:rsidRPr="00294DB9">
        <w:rPr>
          <w:i w:val="0"/>
          <w:sz w:val="24"/>
        </w:rPr>
        <w:t>2</w:t>
      </w:r>
      <w:r w:rsidR="002D2193">
        <w:rPr>
          <w:i w:val="0"/>
          <w:sz w:val="24"/>
        </w:rPr>
        <w:t>1</w:t>
      </w:r>
      <w:r w:rsidRPr="00294DB9">
        <w:rPr>
          <w:i w:val="0"/>
          <w:sz w:val="24"/>
        </w:rPr>
        <w:t xml:space="preserve"> </w:t>
      </w:r>
    </w:p>
    <w:p w14:paraId="0C16AB8F" w14:textId="16398840" w:rsidR="005534D3" w:rsidRPr="00294DB9" w:rsidRDefault="005534D3" w:rsidP="005342B2">
      <w:pPr>
        <w:suppressLineNumbers/>
        <w:spacing w:after="116" w:line="259" w:lineRule="auto"/>
        <w:ind w:left="-5" w:right="0"/>
        <w:rPr>
          <w:i w:val="0"/>
          <w:sz w:val="24"/>
        </w:rPr>
      </w:pPr>
      <w:r w:rsidRPr="00294DB9">
        <w:rPr>
          <w:b/>
          <w:i w:val="0"/>
          <w:sz w:val="24"/>
        </w:rPr>
        <w:t xml:space="preserve">LOCAL: </w:t>
      </w:r>
      <w:r w:rsidR="00BF31CB" w:rsidRPr="00294DB9">
        <w:rPr>
          <w:i w:val="0"/>
          <w:sz w:val="24"/>
        </w:rPr>
        <w:t xml:space="preserve">Microsoft </w:t>
      </w:r>
      <w:r w:rsidR="00BF31CB" w:rsidRPr="00294DB9">
        <w:rPr>
          <w:iCs/>
          <w:sz w:val="24"/>
        </w:rPr>
        <w:t xml:space="preserve">Teams – </w:t>
      </w:r>
      <w:r w:rsidR="00BF31CB" w:rsidRPr="00294DB9">
        <w:rPr>
          <w:i w:val="0"/>
          <w:sz w:val="24"/>
        </w:rPr>
        <w:t>Videoconferência</w:t>
      </w:r>
    </w:p>
    <w:p w14:paraId="179E91A8" w14:textId="77777777" w:rsidR="00504C7F" w:rsidRPr="00294DB9" w:rsidRDefault="00504C7F" w:rsidP="005342B2">
      <w:pPr>
        <w:suppressLineNumbers/>
        <w:spacing w:after="115" w:line="259" w:lineRule="auto"/>
        <w:ind w:left="0" w:right="0" w:firstLine="0"/>
        <w:jc w:val="left"/>
        <w:rPr>
          <w:b/>
          <w:i w:val="0"/>
          <w:color w:val="000000" w:themeColor="text1"/>
          <w:sz w:val="24"/>
        </w:rPr>
      </w:pPr>
    </w:p>
    <w:p w14:paraId="557492C7" w14:textId="04D5C2CB" w:rsidR="005534D3" w:rsidRPr="00294DB9" w:rsidRDefault="00820AC1" w:rsidP="005342B2">
      <w:pPr>
        <w:suppressLineNumbers/>
        <w:spacing w:after="115" w:line="259" w:lineRule="auto"/>
        <w:ind w:left="0" w:right="0" w:firstLine="0"/>
        <w:jc w:val="left"/>
        <w:rPr>
          <w:b/>
          <w:i w:val="0"/>
          <w:color w:val="000000" w:themeColor="text1"/>
          <w:sz w:val="24"/>
        </w:rPr>
      </w:pPr>
      <w:r w:rsidRPr="00294DB9">
        <w:rPr>
          <w:b/>
          <w:i w:val="0"/>
          <w:color w:val="000000" w:themeColor="text1"/>
          <w:sz w:val="24"/>
        </w:rPr>
        <w:t>PRESENÇAS</w: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8"/>
        <w:gridCol w:w="5207"/>
      </w:tblGrid>
      <w:tr w:rsidR="00C0069D" w:rsidRPr="00763D2B" w14:paraId="4C00EAAF" w14:textId="77777777" w:rsidTr="006A7F19"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2C856" w14:textId="77777777" w:rsidR="00C0069D" w:rsidRPr="00763D2B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FF0000"/>
                <w:sz w:val="20"/>
                <w:szCs w:val="20"/>
              </w:rPr>
            </w:pPr>
            <w:r w:rsidRPr="00763D2B">
              <w:rPr>
                <w:b/>
                <w:i w:val="0"/>
                <w:color w:val="000000" w:themeColor="text1"/>
                <w:sz w:val="20"/>
                <w:szCs w:val="20"/>
              </w:rPr>
              <w:t>Representantes do Governo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06C763E" w14:textId="77777777" w:rsidR="00C0069D" w:rsidRPr="00763D2B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FF0000"/>
                <w:sz w:val="20"/>
                <w:szCs w:val="20"/>
              </w:rPr>
            </w:pPr>
            <w:r w:rsidRPr="00763D2B">
              <w:rPr>
                <w:b/>
                <w:i w:val="0"/>
                <w:color w:val="000000" w:themeColor="text1"/>
                <w:sz w:val="20"/>
                <w:szCs w:val="20"/>
              </w:rPr>
              <w:t>Representantes dos Trabalhadores em Atividade</w:t>
            </w:r>
          </w:p>
        </w:tc>
      </w:tr>
      <w:tr w:rsidR="00C0069D" w:rsidRPr="00763D2B" w14:paraId="28BF1647" w14:textId="77777777" w:rsidTr="006A7F19">
        <w:tc>
          <w:tcPr>
            <w:tcW w:w="5208" w:type="dxa"/>
            <w:tcBorders>
              <w:left w:val="single" w:sz="4" w:space="0" w:color="auto"/>
              <w:right w:val="single" w:sz="4" w:space="0" w:color="auto"/>
            </w:tcBorders>
          </w:tcPr>
          <w:p w14:paraId="5A382453" w14:textId="77777777" w:rsidR="00C0069D" w:rsidRPr="00EB1173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763D2B">
              <w:rPr>
                <w:i w:val="0"/>
                <w:color w:val="auto"/>
                <w:sz w:val="20"/>
                <w:szCs w:val="20"/>
              </w:rPr>
              <w:t>SPREV/ME – Narlon Gutierre Nogueira</w:t>
            </w:r>
          </w:p>
          <w:p w14:paraId="36D65B72" w14:textId="77777777" w:rsidR="00C0069D" w:rsidRPr="00EB1173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EB1173">
              <w:rPr>
                <w:i w:val="0"/>
                <w:color w:val="auto"/>
                <w:sz w:val="20"/>
                <w:szCs w:val="20"/>
              </w:rPr>
              <w:t>SPREV/ME – Rogério Nagamine Costanzi</w:t>
            </w:r>
          </w:p>
          <w:p w14:paraId="587EEF57" w14:textId="77777777" w:rsidR="00C0069D" w:rsidRPr="00EB1173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EB1173">
              <w:rPr>
                <w:i w:val="0"/>
                <w:color w:val="auto"/>
                <w:sz w:val="20"/>
                <w:szCs w:val="20"/>
              </w:rPr>
              <w:t>INSS – Leonardo José Rolim Guimarães</w:t>
            </w:r>
          </w:p>
          <w:p w14:paraId="18B0CF06" w14:textId="77777777" w:rsidR="00C0069D" w:rsidRPr="00EB1173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EB1173">
              <w:rPr>
                <w:i w:val="0"/>
                <w:color w:val="auto"/>
                <w:sz w:val="20"/>
                <w:szCs w:val="20"/>
              </w:rPr>
              <w:t>INSS – Alessandro Roosevelt Silva Ribeiro</w:t>
            </w:r>
          </w:p>
          <w:p w14:paraId="5202DAAB" w14:textId="77777777" w:rsidR="00C0069D" w:rsidRPr="00EB1173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EB1173">
              <w:rPr>
                <w:i w:val="0"/>
                <w:color w:val="auto"/>
                <w:sz w:val="20"/>
                <w:szCs w:val="20"/>
              </w:rPr>
              <w:t>SEPRT/ME – Benedito Adalberto Brunca</w:t>
            </w:r>
          </w:p>
          <w:p w14:paraId="51E69E55" w14:textId="0C380786" w:rsidR="00C0069D" w:rsidRPr="00C0069D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EB1173">
              <w:rPr>
                <w:i w:val="0"/>
                <w:color w:val="auto"/>
                <w:sz w:val="20"/>
                <w:szCs w:val="20"/>
              </w:rPr>
              <w:t>SPE/ME – Bernardo Borba de Andrade</w:t>
            </w:r>
          </w:p>
        </w:tc>
        <w:tc>
          <w:tcPr>
            <w:tcW w:w="5207" w:type="dxa"/>
            <w:tcBorders>
              <w:left w:val="single" w:sz="4" w:space="0" w:color="auto"/>
              <w:right w:val="single" w:sz="4" w:space="0" w:color="auto"/>
            </w:tcBorders>
          </w:tcPr>
          <w:p w14:paraId="175510CD" w14:textId="77777777" w:rsidR="00C0069D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EB1173">
              <w:rPr>
                <w:i w:val="0"/>
                <w:color w:val="auto"/>
                <w:sz w:val="20"/>
                <w:szCs w:val="20"/>
              </w:rPr>
              <w:t>FS – Dionízio Martins de Macedo Filho</w:t>
            </w:r>
          </w:p>
          <w:p w14:paraId="35724DDB" w14:textId="77777777" w:rsidR="00C0069D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763D2B">
              <w:rPr>
                <w:i w:val="0"/>
                <w:color w:val="auto"/>
                <w:sz w:val="20"/>
                <w:szCs w:val="20"/>
              </w:rPr>
              <w:t>UGT – Natal Léo</w:t>
            </w:r>
          </w:p>
          <w:p w14:paraId="7D21AC09" w14:textId="77777777" w:rsidR="00C0069D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763D2B">
              <w:rPr>
                <w:i w:val="0"/>
                <w:color w:val="auto"/>
                <w:sz w:val="20"/>
                <w:szCs w:val="20"/>
              </w:rPr>
              <w:t>CUT – Ariovaldo de Camargo</w:t>
            </w:r>
          </w:p>
          <w:p w14:paraId="0FD1E18A" w14:textId="77777777" w:rsidR="00C0069D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763D2B">
              <w:rPr>
                <w:i w:val="0"/>
                <w:color w:val="auto"/>
                <w:sz w:val="20"/>
                <w:szCs w:val="20"/>
              </w:rPr>
              <w:t>CONTAG – Evandro José Morello</w:t>
            </w:r>
          </w:p>
          <w:p w14:paraId="01C61FD0" w14:textId="77777777" w:rsidR="00C0069D" w:rsidRPr="00763D2B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FF0000"/>
                <w:sz w:val="20"/>
                <w:szCs w:val="20"/>
              </w:rPr>
            </w:pPr>
            <w:r w:rsidRPr="00A4339B">
              <w:rPr>
                <w:i w:val="0"/>
                <w:color w:val="auto"/>
                <w:sz w:val="20"/>
                <w:szCs w:val="20"/>
              </w:rPr>
              <w:t>CTB – Fernando Antônio Duarte Dantas</w:t>
            </w:r>
          </w:p>
        </w:tc>
      </w:tr>
      <w:tr w:rsidR="00C0069D" w:rsidRPr="00763D2B" w14:paraId="7863FE41" w14:textId="77777777" w:rsidTr="006A7F19">
        <w:tc>
          <w:tcPr>
            <w:tcW w:w="5208" w:type="dxa"/>
            <w:tcBorders>
              <w:top w:val="single" w:sz="4" w:space="0" w:color="auto"/>
              <w:bottom w:val="single" w:sz="4" w:space="0" w:color="auto"/>
            </w:tcBorders>
          </w:tcPr>
          <w:p w14:paraId="45C65F9C" w14:textId="77777777" w:rsidR="00C0069D" w:rsidRPr="00763D2B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FF0000"/>
                <w:sz w:val="20"/>
                <w:szCs w:val="20"/>
              </w:rPr>
            </w:pPr>
          </w:p>
        </w:tc>
        <w:tc>
          <w:tcPr>
            <w:tcW w:w="5207" w:type="dxa"/>
            <w:tcBorders>
              <w:top w:val="single" w:sz="4" w:space="0" w:color="auto"/>
              <w:bottom w:val="single" w:sz="4" w:space="0" w:color="auto"/>
            </w:tcBorders>
          </w:tcPr>
          <w:p w14:paraId="664ECEE4" w14:textId="77777777" w:rsidR="00C0069D" w:rsidRPr="00763D2B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FF0000"/>
                <w:sz w:val="20"/>
                <w:szCs w:val="20"/>
              </w:rPr>
            </w:pPr>
          </w:p>
        </w:tc>
      </w:tr>
      <w:tr w:rsidR="00C0069D" w:rsidRPr="00763D2B" w14:paraId="1082C921" w14:textId="77777777" w:rsidTr="006A7F19">
        <w:tc>
          <w:tcPr>
            <w:tcW w:w="5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1E065D" w14:textId="77777777" w:rsidR="00C0069D" w:rsidRPr="00763D2B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FF0000"/>
                <w:sz w:val="20"/>
                <w:szCs w:val="20"/>
              </w:rPr>
            </w:pPr>
            <w:r w:rsidRPr="00763D2B">
              <w:rPr>
                <w:b/>
                <w:i w:val="0"/>
                <w:color w:val="000000" w:themeColor="text1"/>
                <w:sz w:val="20"/>
                <w:szCs w:val="20"/>
              </w:rPr>
              <w:t>Representantes dos Aposentados e Pensionistas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DE6F647" w14:textId="77777777" w:rsidR="00C0069D" w:rsidRPr="00763D2B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FF0000"/>
                <w:sz w:val="20"/>
                <w:szCs w:val="20"/>
              </w:rPr>
            </w:pPr>
            <w:r w:rsidRPr="00763D2B">
              <w:rPr>
                <w:b/>
                <w:i w:val="0"/>
                <w:color w:val="auto"/>
                <w:sz w:val="20"/>
                <w:szCs w:val="20"/>
              </w:rPr>
              <w:t>Representantes dos Empregadores</w:t>
            </w:r>
          </w:p>
        </w:tc>
      </w:tr>
      <w:tr w:rsidR="00C0069D" w:rsidRPr="00763D2B" w14:paraId="6D5357B0" w14:textId="77777777" w:rsidTr="006A7F19">
        <w:tc>
          <w:tcPr>
            <w:tcW w:w="52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A779" w14:textId="77777777" w:rsidR="00C0069D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F415DA">
              <w:rPr>
                <w:i w:val="0"/>
                <w:color w:val="auto"/>
                <w:sz w:val="20"/>
                <w:szCs w:val="20"/>
              </w:rPr>
              <w:t>SINTAPI/CUT – José Tadeu Peixoto da Costa</w:t>
            </w:r>
          </w:p>
          <w:p w14:paraId="0AA76E14" w14:textId="77777777" w:rsidR="00C0069D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763D2B">
              <w:rPr>
                <w:i w:val="0"/>
                <w:color w:val="auto"/>
                <w:sz w:val="20"/>
                <w:szCs w:val="20"/>
              </w:rPr>
              <w:t>CSB – Bartolomeu Evangelista de França</w:t>
            </w:r>
            <w:r>
              <w:rPr>
                <w:i w:val="0"/>
                <w:color w:val="auto"/>
                <w:sz w:val="20"/>
                <w:szCs w:val="20"/>
              </w:rPr>
              <w:t xml:space="preserve"> </w:t>
            </w:r>
          </w:p>
          <w:p w14:paraId="04C51553" w14:textId="6F0BF387" w:rsidR="00C0069D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C0069D">
              <w:rPr>
                <w:i w:val="0"/>
                <w:color w:val="auto"/>
                <w:sz w:val="20"/>
                <w:szCs w:val="20"/>
              </w:rPr>
              <w:t>COBAP – Obede Muniz Teodoro</w:t>
            </w:r>
          </w:p>
          <w:p w14:paraId="5436B3AE" w14:textId="77777777" w:rsidR="00C0069D" w:rsidRPr="00763D2B" w:rsidRDefault="00C0069D" w:rsidP="006A7F19">
            <w:pPr>
              <w:spacing w:after="116" w:line="259" w:lineRule="auto"/>
              <w:ind w:left="0" w:right="0" w:firstLine="0"/>
              <w:rPr>
                <w:b/>
                <w:i w:val="0"/>
                <w:color w:val="000000" w:themeColor="text1"/>
                <w:sz w:val="20"/>
                <w:szCs w:val="20"/>
              </w:rPr>
            </w:pPr>
            <w:r w:rsidRPr="00763D2B">
              <w:rPr>
                <w:i w:val="0"/>
                <w:color w:val="auto"/>
                <w:sz w:val="20"/>
                <w:szCs w:val="20"/>
              </w:rPr>
              <w:t xml:space="preserve">SINDNAPI/FS – </w:t>
            </w:r>
            <w:r>
              <w:rPr>
                <w:i w:val="0"/>
                <w:color w:val="auto"/>
                <w:sz w:val="20"/>
                <w:szCs w:val="20"/>
              </w:rPr>
              <w:t>Tônia Andrea Inocentini Galleti</w:t>
            </w:r>
          </w:p>
        </w:tc>
        <w:tc>
          <w:tcPr>
            <w:tcW w:w="5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FFD0" w14:textId="77777777" w:rsidR="00C0069D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A4339B">
              <w:rPr>
                <w:i w:val="0"/>
                <w:color w:val="auto"/>
                <w:sz w:val="20"/>
                <w:szCs w:val="20"/>
              </w:rPr>
              <w:t>CNI – Rafael Ernesto Kieckbusch</w:t>
            </w:r>
          </w:p>
          <w:p w14:paraId="6C1DE9A1" w14:textId="57561D00" w:rsidR="00C0069D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C0069D">
              <w:rPr>
                <w:i w:val="0"/>
                <w:color w:val="auto"/>
                <w:sz w:val="20"/>
                <w:szCs w:val="20"/>
              </w:rPr>
              <w:t>CNF – Ênio Mathias Ferreira</w:t>
            </w:r>
          </w:p>
          <w:p w14:paraId="4F3DB417" w14:textId="77777777" w:rsidR="00C0069D" w:rsidRDefault="00C0069D" w:rsidP="006A7F19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F415DA">
              <w:rPr>
                <w:i w:val="0"/>
                <w:color w:val="auto"/>
                <w:sz w:val="20"/>
                <w:szCs w:val="20"/>
              </w:rPr>
              <w:t>CNC – Nara de Deus Vieira</w:t>
            </w:r>
          </w:p>
          <w:p w14:paraId="0CC07272" w14:textId="77777777" w:rsidR="00C0069D" w:rsidRPr="00C0069D" w:rsidRDefault="00C0069D" w:rsidP="00C0069D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C0069D">
              <w:rPr>
                <w:i w:val="0"/>
                <w:color w:val="auto"/>
                <w:sz w:val="20"/>
                <w:szCs w:val="20"/>
              </w:rPr>
              <w:t>CNM – Antônio Mário Rattes de Oliveira</w:t>
            </w:r>
          </w:p>
          <w:p w14:paraId="0D32B4EB" w14:textId="2463ABEB" w:rsidR="00C0069D" w:rsidRPr="00981821" w:rsidRDefault="00C0069D" w:rsidP="006A7F19">
            <w:pPr>
              <w:spacing w:after="116" w:line="259" w:lineRule="auto"/>
              <w:ind w:left="0" w:right="0" w:firstLine="0"/>
              <w:rPr>
                <w:i w:val="0"/>
                <w:iCs/>
                <w:color w:val="auto"/>
                <w:sz w:val="20"/>
                <w:szCs w:val="20"/>
              </w:rPr>
            </w:pPr>
            <w:r w:rsidRPr="00C0069D">
              <w:rPr>
                <w:i w:val="0"/>
                <w:iCs/>
                <w:color w:val="auto"/>
                <w:sz w:val="20"/>
                <w:szCs w:val="20"/>
              </w:rPr>
              <w:t>CNA – Carolina Carvalhais Vieira de Melo</w:t>
            </w:r>
          </w:p>
        </w:tc>
      </w:tr>
    </w:tbl>
    <w:p w14:paraId="3157DD3F" w14:textId="77777777" w:rsidR="00C0069D" w:rsidRDefault="00C0069D" w:rsidP="00C0069D">
      <w:pPr>
        <w:suppressLineNumbers/>
        <w:spacing w:after="116" w:line="259" w:lineRule="auto"/>
        <w:ind w:left="-5" w:right="0"/>
        <w:jc w:val="left"/>
        <w:rPr>
          <w:b/>
          <w:i w:val="0"/>
          <w:color w:val="000000" w:themeColor="text1"/>
          <w:sz w:val="24"/>
        </w:rPr>
      </w:pPr>
    </w:p>
    <w:tbl>
      <w:tblPr>
        <w:tblStyle w:val="TabelacomGrelh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8"/>
        <w:gridCol w:w="5207"/>
      </w:tblGrid>
      <w:tr w:rsidR="00C0069D" w:rsidRPr="00A12A31" w14:paraId="3C6F45C4" w14:textId="77777777" w:rsidTr="006A7F19">
        <w:tc>
          <w:tcPr>
            <w:tcW w:w="10415" w:type="dxa"/>
            <w:gridSpan w:val="2"/>
          </w:tcPr>
          <w:p w14:paraId="12CF795B" w14:textId="77777777" w:rsidR="00C0069D" w:rsidRPr="00A12A31" w:rsidRDefault="00C0069D" w:rsidP="006A7F19">
            <w:pPr>
              <w:spacing w:after="116" w:line="259" w:lineRule="auto"/>
              <w:ind w:left="0" w:right="0" w:firstLine="0"/>
              <w:jc w:val="center"/>
              <w:rPr>
                <w:b/>
                <w:i w:val="0"/>
                <w:color w:val="FF0000"/>
                <w:sz w:val="20"/>
                <w:szCs w:val="20"/>
              </w:rPr>
            </w:pPr>
            <w:r w:rsidRPr="00A12A31">
              <w:rPr>
                <w:b/>
                <w:i w:val="0"/>
                <w:color w:val="000000" w:themeColor="text1"/>
                <w:sz w:val="20"/>
                <w:szCs w:val="20"/>
              </w:rPr>
              <w:t>Convidados</w:t>
            </w:r>
          </w:p>
        </w:tc>
      </w:tr>
      <w:tr w:rsidR="00C0069D" w:rsidRPr="00763D2B" w14:paraId="27539DAA" w14:textId="77777777" w:rsidTr="006A7F19">
        <w:tc>
          <w:tcPr>
            <w:tcW w:w="5208" w:type="dxa"/>
          </w:tcPr>
          <w:p w14:paraId="51F5C81C" w14:textId="77777777" w:rsidR="00C0069D" w:rsidRDefault="00C0069D" w:rsidP="00C0069D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093BC8">
              <w:rPr>
                <w:i w:val="0"/>
                <w:color w:val="auto"/>
                <w:sz w:val="20"/>
                <w:szCs w:val="20"/>
              </w:rPr>
              <w:t>DATAPREV – Ubiramar Mendonça</w:t>
            </w:r>
          </w:p>
          <w:p w14:paraId="5D0ABF66" w14:textId="77777777" w:rsidR="00C0069D" w:rsidRPr="00C0069D" w:rsidRDefault="00C0069D" w:rsidP="00C0069D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C0069D">
              <w:rPr>
                <w:i w:val="0"/>
                <w:color w:val="auto"/>
                <w:sz w:val="20"/>
                <w:szCs w:val="20"/>
              </w:rPr>
              <w:t>INSS – Eduardo de Oliveira Magalhães</w:t>
            </w:r>
          </w:p>
          <w:p w14:paraId="212DF99D" w14:textId="77777777" w:rsidR="00C0069D" w:rsidRPr="00C0069D" w:rsidRDefault="00C0069D" w:rsidP="00C0069D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C0069D">
              <w:rPr>
                <w:i w:val="0"/>
                <w:color w:val="auto"/>
                <w:sz w:val="20"/>
                <w:szCs w:val="20"/>
              </w:rPr>
              <w:t>INSS – Silvana Rodrigues</w:t>
            </w:r>
          </w:p>
          <w:p w14:paraId="1DDE689F" w14:textId="77777777" w:rsidR="00C0069D" w:rsidRPr="00C0069D" w:rsidRDefault="00C0069D" w:rsidP="00C0069D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C0069D">
              <w:rPr>
                <w:i w:val="0"/>
                <w:color w:val="auto"/>
                <w:sz w:val="20"/>
                <w:szCs w:val="20"/>
              </w:rPr>
              <w:t>INSS – Simone Souto Maior</w:t>
            </w:r>
          </w:p>
          <w:p w14:paraId="13D44267" w14:textId="6E45DE78" w:rsidR="00C0069D" w:rsidRPr="00093BC8" w:rsidRDefault="00C0069D" w:rsidP="00C0069D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C0069D">
              <w:rPr>
                <w:i w:val="0"/>
                <w:color w:val="auto"/>
                <w:sz w:val="20"/>
                <w:szCs w:val="20"/>
              </w:rPr>
              <w:t>CGEPR/SRGPS – Otávio José Guerci Sidone</w:t>
            </w:r>
          </w:p>
        </w:tc>
        <w:tc>
          <w:tcPr>
            <w:tcW w:w="5207" w:type="dxa"/>
          </w:tcPr>
          <w:p w14:paraId="43656A1D" w14:textId="77777777" w:rsidR="00C0069D" w:rsidRPr="00C0069D" w:rsidRDefault="00C0069D" w:rsidP="00C0069D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C0069D">
              <w:rPr>
                <w:i w:val="0"/>
                <w:color w:val="auto"/>
                <w:sz w:val="20"/>
                <w:szCs w:val="20"/>
              </w:rPr>
              <w:t>UGT – Francisco Canindé Pegado</w:t>
            </w:r>
          </w:p>
          <w:p w14:paraId="24A4B307" w14:textId="77777777" w:rsidR="00C0069D" w:rsidRPr="00C0069D" w:rsidRDefault="00C0069D" w:rsidP="00C0069D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C0069D">
              <w:rPr>
                <w:i w:val="0"/>
                <w:color w:val="auto"/>
                <w:sz w:val="20"/>
                <w:szCs w:val="20"/>
              </w:rPr>
              <w:t>SOF/ME – Luciana Duarte Bhering de Carvalho</w:t>
            </w:r>
          </w:p>
          <w:p w14:paraId="5D74DAE0" w14:textId="77777777" w:rsidR="00C0069D" w:rsidRPr="00C0069D" w:rsidRDefault="00C0069D" w:rsidP="00C0069D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C0069D">
              <w:rPr>
                <w:i w:val="0"/>
                <w:color w:val="auto"/>
                <w:sz w:val="20"/>
                <w:szCs w:val="20"/>
              </w:rPr>
              <w:t>CNT – Thiago Luiz Ticchetti</w:t>
            </w:r>
          </w:p>
          <w:p w14:paraId="66FD9A37" w14:textId="77777777" w:rsidR="00C0069D" w:rsidRPr="00C0069D" w:rsidRDefault="00C0069D" w:rsidP="00C0069D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  <w:r w:rsidRPr="00C0069D">
              <w:rPr>
                <w:i w:val="0"/>
                <w:color w:val="auto"/>
                <w:sz w:val="20"/>
                <w:szCs w:val="20"/>
              </w:rPr>
              <w:t>ASCOM/SPRET – Talita Lorena Nunes de Souza</w:t>
            </w:r>
          </w:p>
          <w:p w14:paraId="510426DC" w14:textId="0E8C4A1D" w:rsidR="00C0069D" w:rsidRPr="00093BC8" w:rsidRDefault="00C0069D" w:rsidP="00C0069D">
            <w:pPr>
              <w:spacing w:after="116" w:line="259" w:lineRule="auto"/>
              <w:ind w:left="0" w:right="0" w:firstLine="0"/>
              <w:rPr>
                <w:i w:val="0"/>
                <w:color w:val="auto"/>
                <w:sz w:val="20"/>
                <w:szCs w:val="20"/>
              </w:rPr>
            </w:pPr>
          </w:p>
        </w:tc>
      </w:tr>
    </w:tbl>
    <w:p w14:paraId="3D4CFDDC" w14:textId="77777777" w:rsidR="00C0069D" w:rsidRDefault="00C0069D" w:rsidP="00C0069D">
      <w:pPr>
        <w:suppressLineNumbers/>
        <w:spacing w:after="160" w:line="259" w:lineRule="auto"/>
        <w:ind w:left="0" w:right="0" w:firstLine="0"/>
        <w:jc w:val="left"/>
        <w:rPr>
          <w:b/>
          <w:i w:val="0"/>
          <w:sz w:val="24"/>
        </w:rPr>
      </w:pPr>
      <w:r>
        <w:br w:type="page"/>
      </w:r>
    </w:p>
    <w:p w14:paraId="476A4758" w14:textId="6792B5BD" w:rsidR="00C66DC1" w:rsidRDefault="00C66DC1" w:rsidP="005342B2">
      <w:pPr>
        <w:suppressLineNumbers/>
        <w:spacing w:after="160" w:line="259" w:lineRule="auto"/>
        <w:ind w:left="0" w:right="0" w:firstLine="0"/>
        <w:jc w:val="left"/>
        <w:rPr>
          <w:b/>
          <w:i w:val="0"/>
          <w:sz w:val="24"/>
        </w:rPr>
      </w:pPr>
    </w:p>
    <w:p w14:paraId="1614F287" w14:textId="13A8A262" w:rsidR="00504C7F" w:rsidRPr="00294DB9" w:rsidRDefault="00504C7F" w:rsidP="003E14F7">
      <w:pPr>
        <w:pStyle w:val="Ttulo2"/>
        <w:spacing w:after="0" w:line="360" w:lineRule="auto"/>
        <w:ind w:left="0" w:right="0" w:firstLine="0"/>
        <w:rPr>
          <w:color w:val="auto"/>
        </w:rPr>
      </w:pPr>
      <w:r w:rsidRPr="00294DB9">
        <w:t xml:space="preserve">I </w:t>
      </w:r>
      <w:r w:rsidRPr="00294DB9">
        <w:rPr>
          <w:color w:val="auto"/>
        </w:rPr>
        <w:t xml:space="preserve">– ABERTURA </w:t>
      </w:r>
    </w:p>
    <w:p w14:paraId="58817930" w14:textId="268E7704" w:rsidR="00B2018D" w:rsidRDefault="00504C7F" w:rsidP="003E14F7">
      <w:pPr>
        <w:spacing w:after="0"/>
        <w:ind w:left="-5" w:right="0"/>
        <w:rPr>
          <w:i w:val="0"/>
          <w:color w:val="auto"/>
          <w:sz w:val="24"/>
        </w:rPr>
      </w:pPr>
      <w:r w:rsidRPr="00294DB9">
        <w:rPr>
          <w:i w:val="0"/>
          <w:color w:val="auto"/>
          <w:sz w:val="24"/>
        </w:rPr>
        <w:t xml:space="preserve">Presidindo a mesa, o </w:t>
      </w:r>
      <w:r w:rsidR="00CC1AEE">
        <w:rPr>
          <w:i w:val="0"/>
          <w:color w:val="auto"/>
          <w:sz w:val="24"/>
        </w:rPr>
        <w:t xml:space="preserve">conselheiro </w:t>
      </w:r>
      <w:r w:rsidR="002D2193">
        <w:rPr>
          <w:i w:val="0"/>
          <w:color w:val="auto"/>
          <w:sz w:val="24"/>
        </w:rPr>
        <w:t>Benedito Adalberto Brunca</w:t>
      </w:r>
      <w:r w:rsidR="006E541E">
        <w:rPr>
          <w:i w:val="0"/>
          <w:color w:val="auto"/>
          <w:sz w:val="24"/>
          <w:szCs w:val="24"/>
        </w:rPr>
        <w:t>,</w:t>
      </w:r>
      <w:r w:rsidRPr="00294DB9">
        <w:rPr>
          <w:i w:val="0"/>
          <w:color w:val="auto"/>
          <w:sz w:val="24"/>
        </w:rPr>
        <w:t xml:space="preserve"> abriu a 27</w:t>
      </w:r>
      <w:r w:rsidR="00301679">
        <w:rPr>
          <w:i w:val="0"/>
          <w:color w:val="auto"/>
          <w:sz w:val="24"/>
        </w:rPr>
        <w:t>9</w:t>
      </w:r>
      <w:r w:rsidRPr="00294DB9">
        <w:rPr>
          <w:i w:val="0"/>
          <w:color w:val="auto"/>
          <w:sz w:val="24"/>
        </w:rPr>
        <w:t xml:space="preserve">ª Reunião </w:t>
      </w:r>
      <w:r w:rsidR="00252606" w:rsidRPr="00294DB9">
        <w:rPr>
          <w:i w:val="0"/>
          <w:color w:val="auto"/>
          <w:sz w:val="24"/>
        </w:rPr>
        <w:t>O</w:t>
      </w:r>
      <w:r w:rsidRPr="00294DB9">
        <w:rPr>
          <w:i w:val="0"/>
          <w:color w:val="auto"/>
          <w:sz w:val="24"/>
        </w:rPr>
        <w:t>rdinária do Conselho Nacional de Previdência Social – CNPS</w:t>
      </w:r>
      <w:r w:rsidR="006E541E">
        <w:rPr>
          <w:i w:val="0"/>
          <w:color w:val="auto"/>
          <w:sz w:val="24"/>
        </w:rPr>
        <w:t>.</w:t>
      </w:r>
    </w:p>
    <w:p w14:paraId="07BEF286" w14:textId="77777777" w:rsidR="003E14F7" w:rsidRPr="00294DB9" w:rsidRDefault="003E14F7" w:rsidP="003E14F7">
      <w:pPr>
        <w:pStyle w:val="Ttulo2"/>
        <w:suppressLineNumbers/>
        <w:spacing w:after="0" w:line="360" w:lineRule="auto"/>
        <w:ind w:left="-5" w:right="0"/>
        <w:rPr>
          <w:color w:val="auto"/>
          <w:szCs w:val="24"/>
        </w:rPr>
      </w:pPr>
    </w:p>
    <w:p w14:paraId="71F3D46F" w14:textId="0D6C1DC6" w:rsidR="00504C7F" w:rsidRPr="00294DB9" w:rsidRDefault="00504C7F" w:rsidP="005342B2">
      <w:pPr>
        <w:pStyle w:val="Ttulo2"/>
        <w:spacing w:after="0" w:line="360" w:lineRule="auto"/>
        <w:ind w:left="-5" w:right="0"/>
        <w:rPr>
          <w:color w:val="auto"/>
          <w:szCs w:val="24"/>
        </w:rPr>
      </w:pPr>
      <w:r w:rsidRPr="00294DB9">
        <w:rPr>
          <w:color w:val="auto"/>
          <w:szCs w:val="24"/>
        </w:rPr>
        <w:t xml:space="preserve">II – EXPEDIENTE </w:t>
      </w:r>
    </w:p>
    <w:p w14:paraId="322997B1" w14:textId="0AA0AF75" w:rsidR="00504C7F" w:rsidRPr="00294DB9" w:rsidRDefault="00301679" w:rsidP="005342B2">
      <w:pPr>
        <w:spacing w:afterLines="100" w:after="240"/>
        <w:ind w:left="-5" w:right="0"/>
        <w:rPr>
          <w:i w:val="0"/>
          <w:color w:val="000000" w:themeColor="text1"/>
          <w:sz w:val="24"/>
          <w:szCs w:val="24"/>
        </w:rPr>
      </w:pPr>
      <w:r>
        <w:rPr>
          <w:i w:val="0"/>
          <w:color w:val="auto"/>
          <w:sz w:val="24"/>
          <w:szCs w:val="24"/>
        </w:rPr>
        <w:t xml:space="preserve">O </w:t>
      </w:r>
      <w:r w:rsidR="00CB09C6">
        <w:rPr>
          <w:i w:val="0"/>
          <w:color w:val="auto"/>
          <w:sz w:val="24"/>
          <w:szCs w:val="24"/>
        </w:rPr>
        <w:t>Senhor Presidente</w:t>
      </w:r>
      <w:r w:rsidR="00CB09C6" w:rsidRPr="00294DB9">
        <w:rPr>
          <w:i w:val="0"/>
          <w:color w:val="000000" w:themeColor="text1"/>
          <w:sz w:val="24"/>
          <w:szCs w:val="24"/>
        </w:rPr>
        <w:t xml:space="preserve"> </w:t>
      </w:r>
      <w:r w:rsidR="00504C7F" w:rsidRPr="00294DB9">
        <w:rPr>
          <w:i w:val="0"/>
          <w:color w:val="000000" w:themeColor="text1"/>
          <w:sz w:val="24"/>
          <w:szCs w:val="24"/>
        </w:rPr>
        <w:t>colocou em aprovação a Ata</w:t>
      </w:r>
      <w:r w:rsidR="000B58AE">
        <w:rPr>
          <w:i w:val="0"/>
          <w:color w:val="000000" w:themeColor="text1"/>
          <w:sz w:val="24"/>
          <w:szCs w:val="24"/>
        </w:rPr>
        <w:t xml:space="preserve"> </w:t>
      </w:r>
      <w:r w:rsidR="00504C7F" w:rsidRPr="00294DB9">
        <w:rPr>
          <w:i w:val="0"/>
          <w:color w:val="000000" w:themeColor="text1"/>
          <w:sz w:val="24"/>
          <w:szCs w:val="24"/>
        </w:rPr>
        <w:t xml:space="preserve">da </w:t>
      </w:r>
      <w:r w:rsidR="00C400C6" w:rsidRPr="00294DB9">
        <w:rPr>
          <w:i w:val="0"/>
          <w:color w:val="000000" w:themeColor="text1"/>
          <w:sz w:val="24"/>
          <w:szCs w:val="24"/>
        </w:rPr>
        <w:t>27</w:t>
      </w:r>
      <w:r>
        <w:rPr>
          <w:i w:val="0"/>
          <w:color w:val="000000" w:themeColor="text1"/>
          <w:sz w:val="24"/>
          <w:szCs w:val="24"/>
        </w:rPr>
        <w:t>8</w:t>
      </w:r>
      <w:r w:rsidR="00E61B92">
        <w:rPr>
          <w:i w:val="0"/>
          <w:color w:val="000000" w:themeColor="text1"/>
          <w:sz w:val="24"/>
          <w:szCs w:val="24"/>
        </w:rPr>
        <w:t xml:space="preserve">ª </w:t>
      </w:r>
      <w:r w:rsidR="00504C7F" w:rsidRPr="00294DB9">
        <w:rPr>
          <w:i w:val="0"/>
          <w:color w:val="000000" w:themeColor="text1"/>
          <w:sz w:val="24"/>
          <w:szCs w:val="24"/>
        </w:rPr>
        <w:t>Reuni</w:t>
      </w:r>
      <w:r w:rsidR="000B58AE">
        <w:rPr>
          <w:i w:val="0"/>
          <w:color w:val="000000" w:themeColor="text1"/>
          <w:sz w:val="24"/>
          <w:szCs w:val="24"/>
        </w:rPr>
        <w:t xml:space="preserve">ão </w:t>
      </w:r>
      <w:r w:rsidR="00C400C6" w:rsidRPr="00294DB9">
        <w:rPr>
          <w:i w:val="0"/>
          <w:color w:val="000000" w:themeColor="text1"/>
          <w:sz w:val="24"/>
          <w:szCs w:val="24"/>
        </w:rPr>
        <w:t xml:space="preserve">Ordinária </w:t>
      </w:r>
      <w:r w:rsidR="00504C7F" w:rsidRPr="00294DB9">
        <w:rPr>
          <w:i w:val="0"/>
          <w:color w:val="000000" w:themeColor="text1"/>
          <w:sz w:val="24"/>
          <w:szCs w:val="24"/>
        </w:rPr>
        <w:t>do CNPS</w:t>
      </w:r>
      <w:r w:rsidR="00252606" w:rsidRPr="00294DB9">
        <w:rPr>
          <w:i w:val="0"/>
          <w:color w:val="000000" w:themeColor="text1"/>
          <w:sz w:val="24"/>
          <w:szCs w:val="24"/>
        </w:rPr>
        <w:t>,</w:t>
      </w:r>
      <w:r w:rsidR="00504C7F" w:rsidRPr="00294DB9">
        <w:rPr>
          <w:i w:val="0"/>
          <w:color w:val="000000" w:themeColor="text1"/>
          <w:sz w:val="24"/>
          <w:szCs w:val="24"/>
        </w:rPr>
        <w:t xml:space="preserve"> realizada no dia</w:t>
      </w:r>
      <w:r w:rsidR="000B58AE">
        <w:rPr>
          <w:i w:val="0"/>
          <w:color w:val="000000" w:themeColor="text1"/>
          <w:sz w:val="24"/>
          <w:szCs w:val="24"/>
        </w:rPr>
        <w:t xml:space="preserve"> 25</w:t>
      </w:r>
      <w:r w:rsidR="00504C7F" w:rsidRPr="00294DB9">
        <w:rPr>
          <w:i w:val="0"/>
          <w:color w:val="000000" w:themeColor="text1"/>
          <w:sz w:val="24"/>
          <w:szCs w:val="24"/>
        </w:rPr>
        <w:t xml:space="preserve"> de </w:t>
      </w:r>
      <w:r>
        <w:rPr>
          <w:i w:val="0"/>
          <w:color w:val="000000" w:themeColor="text1"/>
          <w:sz w:val="24"/>
          <w:szCs w:val="24"/>
        </w:rPr>
        <w:t>março</w:t>
      </w:r>
      <w:r w:rsidR="000B58AE">
        <w:rPr>
          <w:i w:val="0"/>
          <w:color w:val="000000" w:themeColor="text1"/>
          <w:sz w:val="24"/>
          <w:szCs w:val="24"/>
        </w:rPr>
        <w:t xml:space="preserve"> </w:t>
      </w:r>
      <w:r w:rsidR="00E61B92">
        <w:rPr>
          <w:i w:val="0"/>
          <w:color w:val="000000" w:themeColor="text1"/>
          <w:sz w:val="24"/>
          <w:szCs w:val="24"/>
        </w:rPr>
        <w:t>de 202</w:t>
      </w:r>
      <w:r>
        <w:rPr>
          <w:i w:val="0"/>
          <w:color w:val="000000" w:themeColor="text1"/>
          <w:sz w:val="24"/>
          <w:szCs w:val="24"/>
        </w:rPr>
        <w:t>1</w:t>
      </w:r>
      <w:r w:rsidR="00504C7F" w:rsidRPr="00294DB9">
        <w:rPr>
          <w:i w:val="0"/>
          <w:color w:val="000000" w:themeColor="text1"/>
          <w:sz w:val="24"/>
          <w:szCs w:val="24"/>
        </w:rPr>
        <w:t xml:space="preserve">. </w:t>
      </w:r>
      <w:r w:rsidR="00E61B92">
        <w:rPr>
          <w:i w:val="0"/>
          <w:color w:val="000000" w:themeColor="text1"/>
          <w:sz w:val="24"/>
          <w:szCs w:val="24"/>
        </w:rPr>
        <w:t>Havendo a concordância de todos, a Ata fo</w:t>
      </w:r>
      <w:r>
        <w:rPr>
          <w:i w:val="0"/>
          <w:color w:val="000000" w:themeColor="text1"/>
          <w:sz w:val="24"/>
          <w:szCs w:val="24"/>
        </w:rPr>
        <w:t xml:space="preserve">i </w:t>
      </w:r>
      <w:r w:rsidR="00E61B92">
        <w:rPr>
          <w:i w:val="0"/>
          <w:color w:val="000000" w:themeColor="text1"/>
          <w:sz w:val="24"/>
          <w:szCs w:val="24"/>
        </w:rPr>
        <w:t>aprovada à unanimidade.</w:t>
      </w:r>
      <w:r w:rsidR="00A53098" w:rsidRPr="00294DB9">
        <w:rPr>
          <w:i w:val="0"/>
          <w:color w:val="000000" w:themeColor="text1"/>
          <w:sz w:val="24"/>
          <w:szCs w:val="24"/>
        </w:rPr>
        <w:t xml:space="preserve"> </w:t>
      </w:r>
    </w:p>
    <w:p w14:paraId="00AD3467" w14:textId="436ABDFF" w:rsidR="00504C7F" w:rsidRPr="00294DB9" w:rsidRDefault="00504C7F" w:rsidP="005342B2">
      <w:pPr>
        <w:spacing w:after="0"/>
        <w:ind w:left="0" w:right="0" w:firstLine="0"/>
        <w:jc w:val="left"/>
        <w:rPr>
          <w:b/>
          <w:i w:val="0"/>
          <w:sz w:val="24"/>
          <w:szCs w:val="24"/>
        </w:rPr>
      </w:pPr>
      <w:r w:rsidRPr="00294DB9">
        <w:rPr>
          <w:b/>
          <w:i w:val="0"/>
          <w:sz w:val="24"/>
          <w:szCs w:val="24"/>
        </w:rPr>
        <w:t xml:space="preserve">III – ORDEM DO DIA  </w:t>
      </w:r>
    </w:p>
    <w:p w14:paraId="62DB6B81" w14:textId="702040DA" w:rsidR="00CF6781" w:rsidRPr="00D70D72" w:rsidRDefault="00504C7F" w:rsidP="00D70D72">
      <w:pPr>
        <w:spacing w:after="0"/>
        <w:ind w:left="-6" w:right="0" w:hanging="11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 xml:space="preserve">O </w:t>
      </w:r>
      <w:r w:rsidR="00D75757">
        <w:rPr>
          <w:i w:val="0"/>
          <w:color w:val="auto"/>
          <w:sz w:val="24"/>
          <w:szCs w:val="24"/>
        </w:rPr>
        <w:t xml:space="preserve">Sr. </w:t>
      </w:r>
      <w:r w:rsidR="00CB09C6">
        <w:rPr>
          <w:i w:val="0"/>
          <w:color w:val="auto"/>
          <w:sz w:val="24"/>
          <w:szCs w:val="24"/>
        </w:rPr>
        <w:t>Presidente</w:t>
      </w:r>
      <w:r w:rsidR="00046D33">
        <w:rPr>
          <w:i w:val="0"/>
          <w:color w:val="auto"/>
          <w:sz w:val="24"/>
          <w:szCs w:val="24"/>
        </w:rPr>
        <w:t xml:space="preserve"> </w:t>
      </w:r>
      <w:r w:rsidR="00C33859" w:rsidRPr="00C33859">
        <w:rPr>
          <w:i w:val="0"/>
          <w:color w:val="auto"/>
          <w:sz w:val="24"/>
          <w:szCs w:val="24"/>
        </w:rPr>
        <w:t xml:space="preserve">socializou a pauta da </w:t>
      </w:r>
      <w:r w:rsidR="00C33859" w:rsidRPr="005342B2">
        <w:rPr>
          <w:i w:val="0"/>
          <w:color w:val="auto"/>
          <w:sz w:val="24"/>
          <w:szCs w:val="24"/>
        </w:rPr>
        <w:t>reunião: I – Abertura</w:t>
      </w:r>
      <w:r w:rsidR="00301679">
        <w:rPr>
          <w:i w:val="0"/>
          <w:color w:val="auto"/>
          <w:sz w:val="24"/>
          <w:szCs w:val="24"/>
        </w:rPr>
        <w:t>. I</w:t>
      </w:r>
      <w:r w:rsidR="001726BF" w:rsidRPr="005342B2">
        <w:rPr>
          <w:i w:val="0"/>
          <w:sz w:val="24"/>
          <w:szCs w:val="24"/>
        </w:rPr>
        <w:t>I</w:t>
      </w:r>
      <w:r w:rsidR="001726BF" w:rsidRPr="005342B2">
        <w:rPr>
          <w:sz w:val="24"/>
          <w:szCs w:val="24"/>
        </w:rPr>
        <w:t xml:space="preserve"> – </w:t>
      </w:r>
      <w:r w:rsidR="001726BF" w:rsidRPr="005342B2">
        <w:rPr>
          <w:i w:val="0"/>
          <w:color w:val="auto"/>
          <w:sz w:val="24"/>
          <w:szCs w:val="24"/>
        </w:rPr>
        <w:t>Expediente: Aprovação da Ata da 27</w:t>
      </w:r>
      <w:r w:rsidR="00301679">
        <w:rPr>
          <w:i w:val="0"/>
          <w:color w:val="auto"/>
          <w:sz w:val="24"/>
          <w:szCs w:val="24"/>
        </w:rPr>
        <w:t>8</w:t>
      </w:r>
      <w:r w:rsidR="001726BF" w:rsidRPr="005342B2">
        <w:rPr>
          <w:i w:val="0"/>
          <w:color w:val="auto"/>
          <w:sz w:val="24"/>
          <w:szCs w:val="24"/>
        </w:rPr>
        <w:t>ª Reuni</w:t>
      </w:r>
      <w:r w:rsidR="000B58AE">
        <w:rPr>
          <w:i w:val="0"/>
          <w:color w:val="auto"/>
          <w:sz w:val="24"/>
          <w:szCs w:val="24"/>
        </w:rPr>
        <w:t>ão</w:t>
      </w:r>
      <w:r w:rsidR="001726BF" w:rsidRPr="005342B2">
        <w:rPr>
          <w:i w:val="0"/>
          <w:color w:val="auto"/>
          <w:sz w:val="24"/>
          <w:szCs w:val="24"/>
        </w:rPr>
        <w:t xml:space="preserve"> Ordinária do CNPS. III – Ordem</w:t>
      </w:r>
      <w:r w:rsidR="001726BF" w:rsidRPr="001726BF">
        <w:rPr>
          <w:i w:val="0"/>
          <w:color w:val="auto"/>
          <w:sz w:val="24"/>
          <w:szCs w:val="24"/>
        </w:rPr>
        <w:t xml:space="preserve"> do Dia: </w:t>
      </w:r>
      <w:r w:rsidR="000B58AE" w:rsidRPr="000B58AE">
        <w:rPr>
          <w:i w:val="0"/>
          <w:color w:val="auto"/>
          <w:sz w:val="24"/>
          <w:szCs w:val="24"/>
        </w:rPr>
        <w:t xml:space="preserve">a) </w:t>
      </w:r>
      <w:r w:rsidR="00301679" w:rsidRPr="00301679">
        <w:rPr>
          <w:i w:val="0"/>
          <w:color w:val="auto"/>
          <w:sz w:val="24"/>
          <w:szCs w:val="24"/>
        </w:rPr>
        <w:t>Inclusão na "prova de vida digital" de campo para atualização dos dados (telefone e endereço)</w:t>
      </w:r>
      <w:r w:rsidR="00301679">
        <w:rPr>
          <w:i w:val="0"/>
          <w:color w:val="auto"/>
          <w:sz w:val="24"/>
          <w:szCs w:val="24"/>
        </w:rPr>
        <w:t>; a</w:t>
      </w:r>
      <w:r w:rsidR="00301679" w:rsidRPr="00301679">
        <w:rPr>
          <w:i w:val="0"/>
          <w:color w:val="auto"/>
          <w:sz w:val="24"/>
          <w:szCs w:val="24"/>
        </w:rPr>
        <w:t>presentações:</w:t>
      </w:r>
      <w:r w:rsidR="00301679">
        <w:rPr>
          <w:i w:val="0"/>
          <w:color w:val="auto"/>
          <w:sz w:val="24"/>
          <w:szCs w:val="24"/>
        </w:rPr>
        <w:t xml:space="preserve"> </w:t>
      </w:r>
      <w:r w:rsidR="00301679" w:rsidRPr="00301679">
        <w:rPr>
          <w:i w:val="0"/>
          <w:color w:val="auto"/>
          <w:sz w:val="24"/>
          <w:szCs w:val="24"/>
        </w:rPr>
        <w:t>Sr. Leonardo José Rolim Guimarães – Presidente do Instituto Nacional do Seguro Social (INSS)</w:t>
      </w:r>
      <w:r w:rsidR="00301679">
        <w:rPr>
          <w:i w:val="0"/>
          <w:color w:val="auto"/>
          <w:sz w:val="24"/>
          <w:szCs w:val="24"/>
        </w:rPr>
        <w:t xml:space="preserve"> e Sr. </w:t>
      </w:r>
      <w:r w:rsidR="00301679" w:rsidRPr="00301679">
        <w:rPr>
          <w:i w:val="0"/>
          <w:color w:val="auto"/>
          <w:sz w:val="24"/>
          <w:szCs w:val="24"/>
        </w:rPr>
        <w:t>Alessandro Roosevelt Silva Ribeiro – Diretor de Benefícios do Instituto Nacional do Seguro Social (INSS</w:t>
      </w:r>
      <w:r w:rsidR="00F00060" w:rsidRPr="00301679">
        <w:rPr>
          <w:i w:val="0"/>
          <w:color w:val="auto"/>
          <w:sz w:val="24"/>
          <w:szCs w:val="24"/>
        </w:rPr>
        <w:t>)</w:t>
      </w:r>
      <w:r w:rsidR="00F00060">
        <w:rPr>
          <w:i w:val="0"/>
          <w:color w:val="auto"/>
          <w:sz w:val="24"/>
          <w:szCs w:val="24"/>
        </w:rPr>
        <w:t xml:space="preserve">; </w:t>
      </w:r>
      <w:r w:rsidR="00301679">
        <w:rPr>
          <w:i w:val="0"/>
          <w:color w:val="auto"/>
          <w:sz w:val="24"/>
          <w:szCs w:val="24"/>
        </w:rPr>
        <w:t>b)</w:t>
      </w:r>
      <w:r w:rsidR="00301679" w:rsidRPr="00301679">
        <w:rPr>
          <w:i w:val="0"/>
          <w:color w:val="auto"/>
          <w:sz w:val="24"/>
          <w:szCs w:val="24"/>
        </w:rPr>
        <w:t xml:space="preserve"> Concessões automáticas</w:t>
      </w:r>
      <w:r w:rsidR="00301679">
        <w:rPr>
          <w:i w:val="0"/>
          <w:color w:val="auto"/>
          <w:sz w:val="24"/>
          <w:szCs w:val="24"/>
        </w:rPr>
        <w:t xml:space="preserve"> – p</w:t>
      </w:r>
      <w:r w:rsidR="00301679" w:rsidRPr="00301679">
        <w:rPr>
          <w:i w:val="0"/>
          <w:color w:val="auto"/>
          <w:sz w:val="24"/>
          <w:szCs w:val="24"/>
        </w:rPr>
        <w:t>arâmetros e funcionamento</w:t>
      </w:r>
      <w:r w:rsidR="00301679">
        <w:rPr>
          <w:i w:val="0"/>
          <w:color w:val="auto"/>
          <w:sz w:val="24"/>
          <w:szCs w:val="24"/>
        </w:rPr>
        <w:t xml:space="preserve">; </w:t>
      </w:r>
      <w:r w:rsidR="00301679" w:rsidRPr="00301679">
        <w:rPr>
          <w:i w:val="0"/>
          <w:color w:val="auto"/>
          <w:sz w:val="24"/>
          <w:szCs w:val="24"/>
        </w:rPr>
        <w:t>apresentações: Sr. Leonardo José Rolim Guimarães e Sr. Alessandro Roosevelt Silva Ribeiro</w:t>
      </w:r>
      <w:r w:rsidR="00F00060">
        <w:rPr>
          <w:i w:val="0"/>
          <w:color w:val="auto"/>
          <w:sz w:val="24"/>
          <w:szCs w:val="24"/>
        </w:rPr>
        <w:t xml:space="preserve">; </w:t>
      </w:r>
      <w:r w:rsidR="00301679">
        <w:rPr>
          <w:i w:val="0"/>
          <w:color w:val="auto"/>
          <w:sz w:val="24"/>
          <w:szCs w:val="24"/>
        </w:rPr>
        <w:t xml:space="preserve">c) </w:t>
      </w:r>
      <w:r w:rsidR="00301679" w:rsidRPr="00301679">
        <w:rPr>
          <w:i w:val="0"/>
          <w:color w:val="auto"/>
          <w:sz w:val="24"/>
          <w:szCs w:val="24"/>
        </w:rPr>
        <w:t xml:space="preserve">Informações sobre as análises automatizadas dos benefícios do </w:t>
      </w:r>
      <w:r w:rsidR="00301679">
        <w:rPr>
          <w:i w:val="0"/>
          <w:color w:val="auto"/>
          <w:sz w:val="24"/>
          <w:szCs w:val="24"/>
        </w:rPr>
        <w:t>INSS</w:t>
      </w:r>
      <w:r w:rsidR="00981821">
        <w:rPr>
          <w:i w:val="0"/>
          <w:color w:val="auto"/>
          <w:sz w:val="24"/>
          <w:szCs w:val="24"/>
        </w:rPr>
        <w:t xml:space="preserve">; </w:t>
      </w:r>
      <w:r w:rsidR="00F00060">
        <w:rPr>
          <w:i w:val="0"/>
          <w:color w:val="auto"/>
          <w:sz w:val="24"/>
          <w:szCs w:val="24"/>
        </w:rPr>
        <w:t>a</w:t>
      </w:r>
      <w:r w:rsidR="00F00060" w:rsidRPr="00301679">
        <w:rPr>
          <w:i w:val="0"/>
          <w:color w:val="auto"/>
          <w:sz w:val="24"/>
          <w:szCs w:val="24"/>
        </w:rPr>
        <w:t>presentações</w:t>
      </w:r>
      <w:r w:rsidR="00301679" w:rsidRPr="00301679">
        <w:rPr>
          <w:i w:val="0"/>
          <w:color w:val="auto"/>
          <w:sz w:val="24"/>
          <w:szCs w:val="24"/>
        </w:rPr>
        <w:t>: Sr. Leonardo José Rolim Guimarães e Sr. Alessandro Roosevelt Silva Ribeiro</w:t>
      </w:r>
      <w:r w:rsidR="00F00060">
        <w:rPr>
          <w:i w:val="0"/>
          <w:color w:val="auto"/>
          <w:sz w:val="24"/>
          <w:szCs w:val="24"/>
        </w:rPr>
        <w:t xml:space="preserve">; </w:t>
      </w:r>
      <w:r w:rsidR="000A5D88">
        <w:rPr>
          <w:i w:val="0"/>
          <w:color w:val="auto"/>
          <w:sz w:val="24"/>
          <w:szCs w:val="24"/>
        </w:rPr>
        <w:t>d)</w:t>
      </w:r>
      <w:r w:rsidR="000A5D88" w:rsidRPr="000A5D88">
        <w:t xml:space="preserve"> </w:t>
      </w:r>
      <w:r w:rsidR="000A5D88" w:rsidRPr="000A5D88">
        <w:rPr>
          <w:i w:val="0"/>
          <w:color w:val="auto"/>
          <w:sz w:val="24"/>
          <w:szCs w:val="24"/>
        </w:rPr>
        <w:t xml:space="preserve">Lei </w:t>
      </w:r>
      <w:r w:rsidR="000A5D88">
        <w:rPr>
          <w:i w:val="0"/>
          <w:color w:val="auto"/>
          <w:sz w:val="24"/>
          <w:szCs w:val="24"/>
        </w:rPr>
        <w:t xml:space="preserve">nº </w:t>
      </w:r>
      <w:r w:rsidR="000A5D88" w:rsidRPr="000A5D88">
        <w:rPr>
          <w:i w:val="0"/>
          <w:color w:val="auto"/>
          <w:sz w:val="24"/>
          <w:szCs w:val="24"/>
        </w:rPr>
        <w:t xml:space="preserve">14.131 e Portaria </w:t>
      </w:r>
      <w:r w:rsidR="000A5D88">
        <w:rPr>
          <w:i w:val="0"/>
          <w:color w:val="auto"/>
          <w:sz w:val="24"/>
          <w:szCs w:val="24"/>
        </w:rPr>
        <w:t xml:space="preserve">nº </w:t>
      </w:r>
      <w:r w:rsidR="000A5D88" w:rsidRPr="000A5D88">
        <w:rPr>
          <w:i w:val="0"/>
          <w:color w:val="auto"/>
          <w:sz w:val="24"/>
          <w:szCs w:val="24"/>
        </w:rPr>
        <w:t>32/2021 sobre requerimento de Auxílio-incapacidade temporário com atestados e</w:t>
      </w:r>
      <w:r w:rsidR="000A5D88">
        <w:rPr>
          <w:i w:val="0"/>
          <w:color w:val="auto"/>
          <w:sz w:val="24"/>
          <w:szCs w:val="24"/>
        </w:rPr>
        <w:t xml:space="preserve"> </w:t>
      </w:r>
      <w:r w:rsidR="000A5D88" w:rsidRPr="000A5D88">
        <w:rPr>
          <w:i w:val="0"/>
          <w:color w:val="auto"/>
          <w:sz w:val="24"/>
          <w:szCs w:val="24"/>
        </w:rPr>
        <w:t>documentos médicos e a situação do funcionamento das APS e Unidades da Perícia Médica Federal</w:t>
      </w:r>
      <w:r w:rsidR="000A5D88">
        <w:rPr>
          <w:i w:val="0"/>
          <w:color w:val="auto"/>
          <w:sz w:val="24"/>
          <w:szCs w:val="24"/>
        </w:rPr>
        <w:t>; apresentações: Sr. Narlon Gutierre Nogueira</w:t>
      </w:r>
      <w:r w:rsidR="000A5D88" w:rsidRPr="000A5D88">
        <w:t xml:space="preserve"> </w:t>
      </w:r>
      <w:r w:rsidR="000A5D88" w:rsidRPr="000A5D88">
        <w:rPr>
          <w:i w:val="0"/>
          <w:color w:val="auto"/>
          <w:sz w:val="24"/>
          <w:szCs w:val="24"/>
        </w:rPr>
        <w:t>– Secretário de Previdência (SPREV/SEPRT)</w:t>
      </w:r>
      <w:r w:rsidR="000A5D88">
        <w:rPr>
          <w:i w:val="0"/>
          <w:color w:val="auto"/>
          <w:sz w:val="24"/>
          <w:szCs w:val="24"/>
        </w:rPr>
        <w:t xml:space="preserve"> e Sr. </w:t>
      </w:r>
      <w:r w:rsidR="000A5D88" w:rsidRPr="000A5D88">
        <w:rPr>
          <w:i w:val="0"/>
          <w:color w:val="auto"/>
          <w:sz w:val="24"/>
          <w:szCs w:val="24"/>
        </w:rPr>
        <w:t>Eduardo de Oliveira Magalhães – Subsecretário de Perícia Médica Federal</w:t>
      </w:r>
      <w:r w:rsidR="00F00060">
        <w:rPr>
          <w:i w:val="0"/>
          <w:color w:val="auto"/>
          <w:sz w:val="24"/>
          <w:szCs w:val="24"/>
        </w:rPr>
        <w:t xml:space="preserve">; </w:t>
      </w:r>
      <w:r w:rsidR="000A5D88">
        <w:rPr>
          <w:i w:val="0"/>
          <w:color w:val="auto"/>
          <w:sz w:val="24"/>
          <w:szCs w:val="24"/>
        </w:rPr>
        <w:t>e)</w:t>
      </w:r>
      <w:r w:rsidR="000A5D88" w:rsidRPr="000A5D88">
        <w:t xml:space="preserve"> </w:t>
      </w:r>
      <w:r w:rsidR="000A5D88" w:rsidRPr="000A5D88">
        <w:rPr>
          <w:i w:val="0"/>
          <w:color w:val="auto"/>
          <w:sz w:val="24"/>
          <w:szCs w:val="24"/>
        </w:rPr>
        <w:t>Informações sobre o orçamento do RGPS e INSS na Lei Orçamentária Anual – LOA 2021</w:t>
      </w:r>
      <w:r w:rsidR="000A5D88">
        <w:rPr>
          <w:i w:val="0"/>
          <w:color w:val="auto"/>
          <w:sz w:val="24"/>
          <w:szCs w:val="24"/>
        </w:rPr>
        <w:t xml:space="preserve">; apresentações: </w:t>
      </w:r>
      <w:r w:rsidR="000A5D88" w:rsidRPr="000A5D88">
        <w:rPr>
          <w:i w:val="0"/>
          <w:color w:val="auto"/>
          <w:sz w:val="24"/>
          <w:szCs w:val="24"/>
        </w:rPr>
        <w:t>Sr. Narlon Gutierre Nogueira</w:t>
      </w:r>
      <w:r w:rsidR="000A5D88">
        <w:rPr>
          <w:i w:val="0"/>
          <w:color w:val="auto"/>
          <w:sz w:val="24"/>
          <w:szCs w:val="24"/>
        </w:rPr>
        <w:t xml:space="preserve"> e</w:t>
      </w:r>
      <w:r w:rsidR="000A5D88" w:rsidRPr="000A5D88">
        <w:t xml:space="preserve"> </w:t>
      </w:r>
      <w:r w:rsidR="000A5D88" w:rsidRPr="000A5D88">
        <w:rPr>
          <w:i w:val="0"/>
          <w:color w:val="auto"/>
          <w:sz w:val="24"/>
          <w:szCs w:val="24"/>
        </w:rPr>
        <w:t>Sr. Leonardo José Rolim Guimarães</w:t>
      </w:r>
      <w:r w:rsidR="000A5D88">
        <w:rPr>
          <w:i w:val="0"/>
          <w:color w:val="auto"/>
          <w:sz w:val="24"/>
          <w:szCs w:val="24"/>
        </w:rPr>
        <w:t xml:space="preserve">. </w:t>
      </w:r>
      <w:r w:rsidR="00C33859" w:rsidRPr="001726BF">
        <w:rPr>
          <w:i w:val="0"/>
          <w:color w:val="auto"/>
          <w:sz w:val="24"/>
          <w:szCs w:val="24"/>
        </w:rPr>
        <w:t>IV – Informes</w:t>
      </w:r>
      <w:r w:rsidR="00CB3849" w:rsidRPr="001726BF">
        <w:rPr>
          <w:i w:val="0"/>
          <w:color w:val="auto"/>
          <w:sz w:val="24"/>
          <w:szCs w:val="24"/>
        </w:rPr>
        <w:t>.</w:t>
      </w:r>
      <w:r w:rsidR="00C33859" w:rsidRPr="001726BF">
        <w:rPr>
          <w:i w:val="0"/>
          <w:color w:val="auto"/>
          <w:sz w:val="24"/>
          <w:szCs w:val="24"/>
        </w:rPr>
        <w:t xml:space="preserve"> </w:t>
      </w:r>
      <w:r w:rsidR="001726BF" w:rsidRPr="001726BF">
        <w:rPr>
          <w:i w:val="0"/>
          <w:color w:val="auto"/>
          <w:sz w:val="24"/>
          <w:szCs w:val="24"/>
        </w:rPr>
        <w:t>V</w:t>
      </w:r>
      <w:r w:rsidR="00C33859" w:rsidRPr="001726BF">
        <w:rPr>
          <w:i w:val="0"/>
          <w:color w:val="auto"/>
          <w:sz w:val="24"/>
          <w:szCs w:val="24"/>
        </w:rPr>
        <w:t xml:space="preserve"> – Encerramento</w:t>
      </w:r>
      <w:r w:rsidR="00CB3849" w:rsidRPr="001726BF">
        <w:rPr>
          <w:i w:val="0"/>
          <w:color w:val="auto"/>
          <w:sz w:val="24"/>
          <w:szCs w:val="24"/>
        </w:rPr>
        <w:t>.</w:t>
      </w:r>
      <w:r w:rsidR="00CB3849">
        <w:rPr>
          <w:i w:val="0"/>
          <w:color w:val="auto"/>
          <w:sz w:val="24"/>
          <w:szCs w:val="24"/>
        </w:rPr>
        <w:t xml:space="preserve"> </w:t>
      </w:r>
      <w:r w:rsidR="000A5D88">
        <w:rPr>
          <w:i w:val="0"/>
          <w:color w:val="auto"/>
          <w:sz w:val="24"/>
          <w:szCs w:val="24"/>
        </w:rPr>
        <w:t xml:space="preserve">Após socialização da pauta, </w:t>
      </w:r>
      <w:r w:rsidR="00341DB4">
        <w:rPr>
          <w:i w:val="0"/>
          <w:color w:val="auto"/>
          <w:sz w:val="24"/>
          <w:szCs w:val="24"/>
        </w:rPr>
        <w:t xml:space="preserve">o Sr. </w:t>
      </w:r>
      <w:r w:rsidR="00CB09C6">
        <w:rPr>
          <w:i w:val="0"/>
          <w:color w:val="auto"/>
          <w:sz w:val="24"/>
          <w:szCs w:val="24"/>
        </w:rPr>
        <w:t>Presidente</w:t>
      </w:r>
      <w:r w:rsidR="00341DB4">
        <w:rPr>
          <w:i w:val="0"/>
          <w:color w:val="auto"/>
          <w:sz w:val="24"/>
          <w:szCs w:val="24"/>
        </w:rPr>
        <w:t xml:space="preserve"> </w:t>
      </w:r>
      <w:r w:rsidR="00CB3849">
        <w:rPr>
          <w:i w:val="0"/>
          <w:color w:val="auto"/>
          <w:sz w:val="24"/>
          <w:szCs w:val="24"/>
        </w:rPr>
        <w:t>con</w:t>
      </w:r>
      <w:r w:rsidR="00E61B92">
        <w:rPr>
          <w:i w:val="0"/>
          <w:color w:val="auto"/>
          <w:sz w:val="24"/>
          <w:szCs w:val="24"/>
        </w:rPr>
        <w:t>vid</w:t>
      </w:r>
      <w:r w:rsidR="000A5D88">
        <w:rPr>
          <w:i w:val="0"/>
          <w:color w:val="auto"/>
          <w:sz w:val="24"/>
          <w:szCs w:val="24"/>
        </w:rPr>
        <w:t xml:space="preserve">ou </w:t>
      </w:r>
      <w:r w:rsidR="007B7E4F">
        <w:rPr>
          <w:i w:val="0"/>
          <w:color w:val="auto"/>
          <w:sz w:val="24"/>
          <w:szCs w:val="24"/>
        </w:rPr>
        <w:t xml:space="preserve">o </w:t>
      </w:r>
      <w:r w:rsidR="00AE0865" w:rsidRPr="000A5D88">
        <w:rPr>
          <w:i w:val="0"/>
          <w:color w:val="auto"/>
          <w:sz w:val="24"/>
          <w:szCs w:val="24"/>
        </w:rPr>
        <w:t xml:space="preserve">Diretor de Benefícios do </w:t>
      </w:r>
      <w:r w:rsidR="00AE0865">
        <w:rPr>
          <w:i w:val="0"/>
          <w:color w:val="auto"/>
          <w:sz w:val="24"/>
          <w:szCs w:val="24"/>
        </w:rPr>
        <w:t>INSS, o Sr.</w:t>
      </w:r>
      <w:r w:rsidR="000A5D88">
        <w:rPr>
          <w:i w:val="0"/>
          <w:color w:val="auto"/>
          <w:sz w:val="24"/>
          <w:szCs w:val="24"/>
        </w:rPr>
        <w:t xml:space="preserve"> Alessandro Roosevelt Silva Ribeiro</w:t>
      </w:r>
      <w:r w:rsidR="00AE0865">
        <w:rPr>
          <w:i w:val="0"/>
          <w:color w:val="auto"/>
          <w:sz w:val="24"/>
          <w:szCs w:val="24"/>
        </w:rPr>
        <w:t>,</w:t>
      </w:r>
      <w:r w:rsidR="000A5D88">
        <w:rPr>
          <w:i w:val="0"/>
          <w:color w:val="auto"/>
          <w:sz w:val="24"/>
          <w:szCs w:val="24"/>
        </w:rPr>
        <w:t xml:space="preserve"> </w:t>
      </w:r>
      <w:r w:rsidR="007B7E4F">
        <w:rPr>
          <w:i w:val="0"/>
          <w:color w:val="auto"/>
          <w:sz w:val="24"/>
          <w:szCs w:val="24"/>
        </w:rPr>
        <w:t>para realizar sua exposição</w:t>
      </w:r>
      <w:r w:rsidR="00FE3956">
        <w:rPr>
          <w:i w:val="0"/>
          <w:color w:val="auto"/>
          <w:sz w:val="24"/>
          <w:szCs w:val="24"/>
        </w:rPr>
        <w:t xml:space="preserve">, enfatizando </w:t>
      </w:r>
      <w:r w:rsidR="000A5D88">
        <w:rPr>
          <w:i w:val="0"/>
          <w:color w:val="auto"/>
          <w:sz w:val="24"/>
          <w:szCs w:val="24"/>
        </w:rPr>
        <w:t>que a fé de vida digital</w:t>
      </w:r>
      <w:r w:rsidR="00FE3956">
        <w:rPr>
          <w:i w:val="0"/>
          <w:color w:val="auto"/>
          <w:sz w:val="24"/>
          <w:szCs w:val="24"/>
        </w:rPr>
        <w:t>,</w:t>
      </w:r>
      <w:r w:rsidR="000A5D88">
        <w:rPr>
          <w:i w:val="0"/>
          <w:color w:val="auto"/>
          <w:sz w:val="24"/>
          <w:szCs w:val="24"/>
        </w:rPr>
        <w:t xml:space="preserve"> com o modelo da biometria facial</w:t>
      </w:r>
      <w:r w:rsidR="00FE3956">
        <w:rPr>
          <w:i w:val="0"/>
          <w:color w:val="auto"/>
          <w:sz w:val="24"/>
          <w:szCs w:val="24"/>
        </w:rPr>
        <w:t>,</w:t>
      </w:r>
      <w:r w:rsidR="00801194">
        <w:rPr>
          <w:i w:val="0"/>
          <w:color w:val="auto"/>
          <w:sz w:val="24"/>
          <w:szCs w:val="24"/>
        </w:rPr>
        <w:t xml:space="preserve"> era um projeto em pauta no INSS há algum tempo, </w:t>
      </w:r>
      <w:r w:rsidR="00FE3956">
        <w:rPr>
          <w:i w:val="0"/>
          <w:color w:val="auto"/>
          <w:sz w:val="24"/>
          <w:szCs w:val="24"/>
        </w:rPr>
        <w:t xml:space="preserve">e que o mesmo </w:t>
      </w:r>
      <w:r w:rsidR="00801194">
        <w:rPr>
          <w:i w:val="0"/>
          <w:color w:val="auto"/>
          <w:sz w:val="24"/>
          <w:szCs w:val="24"/>
        </w:rPr>
        <w:t xml:space="preserve">não pode ser implementado </w:t>
      </w:r>
      <w:r w:rsidR="00FE3956">
        <w:rPr>
          <w:i w:val="0"/>
          <w:color w:val="auto"/>
          <w:sz w:val="24"/>
          <w:szCs w:val="24"/>
        </w:rPr>
        <w:t>anteriomente</w:t>
      </w:r>
      <w:r w:rsidR="00801194">
        <w:rPr>
          <w:i w:val="0"/>
          <w:color w:val="auto"/>
          <w:sz w:val="24"/>
          <w:szCs w:val="24"/>
        </w:rPr>
        <w:t xml:space="preserve">, devido </w:t>
      </w:r>
      <w:r w:rsidR="00D1692F">
        <w:rPr>
          <w:i w:val="0"/>
          <w:color w:val="auto"/>
          <w:sz w:val="24"/>
          <w:szCs w:val="24"/>
        </w:rPr>
        <w:t>a</w:t>
      </w:r>
      <w:r w:rsidR="00A6717C">
        <w:rPr>
          <w:i w:val="0"/>
          <w:color w:val="auto"/>
          <w:sz w:val="24"/>
          <w:szCs w:val="24"/>
        </w:rPr>
        <w:t xml:space="preserve">os </w:t>
      </w:r>
      <w:r w:rsidR="00801194">
        <w:rPr>
          <w:i w:val="0"/>
          <w:color w:val="auto"/>
          <w:sz w:val="24"/>
          <w:szCs w:val="24"/>
        </w:rPr>
        <w:t>trâmites licitatório</w:t>
      </w:r>
      <w:r w:rsidR="00FE3956">
        <w:rPr>
          <w:i w:val="0"/>
          <w:color w:val="auto"/>
          <w:sz w:val="24"/>
          <w:szCs w:val="24"/>
        </w:rPr>
        <w:t>s</w:t>
      </w:r>
      <w:r w:rsidR="00D1692F">
        <w:rPr>
          <w:i w:val="0"/>
          <w:color w:val="auto"/>
          <w:sz w:val="24"/>
          <w:szCs w:val="24"/>
        </w:rPr>
        <w:t xml:space="preserve">. </w:t>
      </w:r>
      <w:r w:rsidR="001B392C">
        <w:rPr>
          <w:i w:val="0"/>
          <w:color w:val="auto"/>
          <w:sz w:val="24"/>
          <w:szCs w:val="24"/>
        </w:rPr>
        <w:t>S</w:t>
      </w:r>
      <w:r w:rsidR="001C3C85">
        <w:rPr>
          <w:i w:val="0"/>
          <w:color w:val="auto"/>
          <w:sz w:val="24"/>
          <w:szCs w:val="24"/>
        </w:rPr>
        <w:t>alientou que</w:t>
      </w:r>
      <w:r w:rsidR="001B392C">
        <w:rPr>
          <w:i w:val="0"/>
          <w:color w:val="auto"/>
          <w:sz w:val="24"/>
          <w:szCs w:val="24"/>
        </w:rPr>
        <w:t>, para adiantar o processo,</w:t>
      </w:r>
      <w:r w:rsidR="001C3C85">
        <w:rPr>
          <w:i w:val="0"/>
          <w:color w:val="auto"/>
          <w:sz w:val="24"/>
          <w:szCs w:val="24"/>
        </w:rPr>
        <w:t xml:space="preserve"> o INSS </w:t>
      </w:r>
      <w:r w:rsidR="00A6717C">
        <w:rPr>
          <w:i w:val="0"/>
          <w:color w:val="auto"/>
          <w:sz w:val="24"/>
          <w:szCs w:val="24"/>
        </w:rPr>
        <w:t xml:space="preserve">optou por utilizar o procedimento que já vinha sendo utilizado pela Secretaria de Gestão e Desburocratização </w:t>
      </w:r>
      <w:r w:rsidR="00FE3956">
        <w:rPr>
          <w:i w:val="0"/>
          <w:color w:val="auto"/>
          <w:sz w:val="24"/>
          <w:szCs w:val="24"/>
        </w:rPr>
        <w:t xml:space="preserve">(SGD) </w:t>
      </w:r>
      <w:r w:rsidR="00A6717C">
        <w:rPr>
          <w:i w:val="0"/>
          <w:color w:val="auto"/>
          <w:sz w:val="24"/>
          <w:szCs w:val="24"/>
        </w:rPr>
        <w:t>do Ministério da Economia</w:t>
      </w:r>
      <w:r w:rsidR="001C3C85">
        <w:rPr>
          <w:i w:val="0"/>
          <w:color w:val="auto"/>
          <w:sz w:val="24"/>
          <w:szCs w:val="24"/>
        </w:rPr>
        <w:t>,</w:t>
      </w:r>
      <w:r w:rsidR="00A6717C">
        <w:rPr>
          <w:i w:val="0"/>
          <w:color w:val="auto"/>
          <w:sz w:val="24"/>
          <w:szCs w:val="24"/>
        </w:rPr>
        <w:t xml:space="preserve"> que u</w:t>
      </w:r>
      <w:r w:rsidR="001C3C85">
        <w:rPr>
          <w:i w:val="0"/>
          <w:color w:val="auto"/>
          <w:sz w:val="24"/>
          <w:szCs w:val="24"/>
        </w:rPr>
        <w:t>sa</w:t>
      </w:r>
      <w:r w:rsidR="00A6717C">
        <w:rPr>
          <w:i w:val="0"/>
          <w:color w:val="auto"/>
          <w:sz w:val="24"/>
          <w:szCs w:val="24"/>
        </w:rPr>
        <w:t xml:space="preserve"> a identificação biométrica e facial</w:t>
      </w:r>
      <w:r w:rsidR="001B392C">
        <w:rPr>
          <w:i w:val="0"/>
          <w:color w:val="auto"/>
          <w:sz w:val="24"/>
          <w:szCs w:val="24"/>
        </w:rPr>
        <w:t>,</w:t>
      </w:r>
      <w:r w:rsidR="001C3C85">
        <w:rPr>
          <w:i w:val="0"/>
          <w:color w:val="auto"/>
          <w:sz w:val="24"/>
          <w:szCs w:val="24"/>
        </w:rPr>
        <w:t xml:space="preserve"> utilizando a base de dados do </w:t>
      </w:r>
      <w:r w:rsidR="00CB09C6">
        <w:rPr>
          <w:i w:val="0"/>
          <w:color w:val="auto"/>
          <w:sz w:val="24"/>
          <w:szCs w:val="24"/>
        </w:rPr>
        <w:t xml:space="preserve">Tribunal Superior Eleitoral </w:t>
      </w:r>
      <w:r w:rsidR="00642169">
        <w:rPr>
          <w:i w:val="0"/>
          <w:color w:val="auto"/>
          <w:sz w:val="24"/>
          <w:szCs w:val="24"/>
        </w:rPr>
        <w:t>(</w:t>
      </w:r>
      <w:r w:rsidR="001C3C85">
        <w:rPr>
          <w:i w:val="0"/>
          <w:color w:val="auto"/>
          <w:sz w:val="24"/>
          <w:szCs w:val="24"/>
        </w:rPr>
        <w:t>TSE</w:t>
      </w:r>
      <w:r w:rsidR="00642169">
        <w:rPr>
          <w:i w:val="0"/>
          <w:color w:val="auto"/>
          <w:sz w:val="24"/>
          <w:szCs w:val="24"/>
        </w:rPr>
        <w:t>)</w:t>
      </w:r>
      <w:r w:rsidR="001C3C85">
        <w:rPr>
          <w:i w:val="0"/>
          <w:color w:val="auto"/>
          <w:sz w:val="24"/>
          <w:szCs w:val="24"/>
        </w:rPr>
        <w:t xml:space="preserve"> e </w:t>
      </w:r>
      <w:r w:rsidR="00D1692F">
        <w:rPr>
          <w:i w:val="0"/>
          <w:color w:val="auto"/>
          <w:sz w:val="24"/>
          <w:szCs w:val="24"/>
        </w:rPr>
        <w:t xml:space="preserve">do </w:t>
      </w:r>
      <w:r w:rsidR="000D5E35">
        <w:rPr>
          <w:i w:val="0"/>
          <w:color w:val="auto"/>
          <w:sz w:val="24"/>
          <w:szCs w:val="24"/>
        </w:rPr>
        <w:t xml:space="preserve">Departamento Nacional de Trânsito </w:t>
      </w:r>
      <w:r w:rsidR="00642169">
        <w:rPr>
          <w:i w:val="0"/>
          <w:color w:val="auto"/>
          <w:sz w:val="24"/>
          <w:szCs w:val="24"/>
        </w:rPr>
        <w:t>(</w:t>
      </w:r>
      <w:r w:rsidR="001C3C85">
        <w:rPr>
          <w:i w:val="0"/>
          <w:color w:val="auto"/>
          <w:sz w:val="24"/>
          <w:szCs w:val="24"/>
        </w:rPr>
        <w:t>DENATRAN</w:t>
      </w:r>
      <w:r w:rsidR="00642169">
        <w:rPr>
          <w:i w:val="0"/>
          <w:color w:val="auto"/>
          <w:sz w:val="24"/>
          <w:szCs w:val="24"/>
        </w:rPr>
        <w:t>)</w:t>
      </w:r>
      <w:r w:rsidR="001C3C85">
        <w:rPr>
          <w:i w:val="0"/>
          <w:color w:val="auto"/>
          <w:sz w:val="24"/>
          <w:szCs w:val="24"/>
        </w:rPr>
        <w:t>. Afirmou que a ideia é utilizar outras bases de dados, ampliando, encorpando e deixando o sistema mais robusto, eficaz e confiável</w:t>
      </w:r>
      <w:r w:rsidR="00642169">
        <w:rPr>
          <w:i w:val="0"/>
          <w:color w:val="auto"/>
          <w:sz w:val="24"/>
          <w:szCs w:val="24"/>
        </w:rPr>
        <w:t xml:space="preserve">, </w:t>
      </w:r>
      <w:r w:rsidR="00642169">
        <w:rPr>
          <w:i w:val="0"/>
          <w:color w:val="auto"/>
          <w:sz w:val="24"/>
          <w:szCs w:val="24"/>
        </w:rPr>
        <w:lastRenderedPageBreak/>
        <w:t xml:space="preserve">bem como de </w:t>
      </w:r>
      <w:r w:rsidR="00EA36E3">
        <w:rPr>
          <w:i w:val="0"/>
          <w:color w:val="auto"/>
          <w:sz w:val="24"/>
          <w:szCs w:val="24"/>
        </w:rPr>
        <w:t>ampliar a comunicação das diversas bases de dados com o “</w:t>
      </w:r>
      <w:r w:rsidR="00AE0865">
        <w:rPr>
          <w:i w:val="0"/>
          <w:color w:val="auto"/>
          <w:sz w:val="24"/>
          <w:szCs w:val="24"/>
        </w:rPr>
        <w:t>GOV.BR</w:t>
      </w:r>
      <w:r w:rsidR="00EA36E3">
        <w:rPr>
          <w:i w:val="0"/>
          <w:color w:val="auto"/>
          <w:sz w:val="24"/>
          <w:szCs w:val="24"/>
        </w:rPr>
        <w:t xml:space="preserve">”, permitindo assim a inserção do CPF, endereço, número de telefone ou qualquer outro dado de contato. </w:t>
      </w:r>
      <w:r w:rsidR="002A7954">
        <w:rPr>
          <w:i w:val="0"/>
          <w:color w:val="auto"/>
          <w:sz w:val="24"/>
          <w:szCs w:val="24"/>
        </w:rPr>
        <w:t xml:space="preserve">Explicou </w:t>
      </w:r>
      <w:r w:rsidR="00EA36E3">
        <w:rPr>
          <w:i w:val="0"/>
          <w:color w:val="auto"/>
          <w:sz w:val="24"/>
          <w:szCs w:val="24"/>
        </w:rPr>
        <w:t>que</w:t>
      </w:r>
      <w:r w:rsidR="00642169">
        <w:rPr>
          <w:i w:val="0"/>
          <w:color w:val="auto"/>
          <w:sz w:val="24"/>
          <w:szCs w:val="24"/>
        </w:rPr>
        <w:t>,</w:t>
      </w:r>
      <w:r w:rsidR="00EA36E3">
        <w:rPr>
          <w:i w:val="0"/>
          <w:color w:val="auto"/>
          <w:sz w:val="24"/>
          <w:szCs w:val="24"/>
        </w:rPr>
        <w:t xml:space="preserve"> </w:t>
      </w:r>
      <w:r w:rsidR="002A7954">
        <w:rPr>
          <w:i w:val="0"/>
          <w:color w:val="auto"/>
          <w:sz w:val="24"/>
          <w:szCs w:val="24"/>
        </w:rPr>
        <w:t>para que haja uma maior eficiência na</w:t>
      </w:r>
      <w:r w:rsidR="001B392C">
        <w:rPr>
          <w:i w:val="0"/>
          <w:color w:val="auto"/>
          <w:sz w:val="24"/>
          <w:szCs w:val="24"/>
        </w:rPr>
        <w:t>s</w:t>
      </w:r>
      <w:r w:rsidR="002A7954">
        <w:rPr>
          <w:i w:val="0"/>
          <w:color w:val="auto"/>
          <w:sz w:val="24"/>
          <w:szCs w:val="24"/>
        </w:rPr>
        <w:t xml:space="preserve"> troca</w:t>
      </w:r>
      <w:r w:rsidR="001B392C">
        <w:rPr>
          <w:i w:val="0"/>
          <w:color w:val="auto"/>
          <w:sz w:val="24"/>
          <w:szCs w:val="24"/>
        </w:rPr>
        <w:t>s</w:t>
      </w:r>
      <w:r w:rsidR="002A7954">
        <w:rPr>
          <w:i w:val="0"/>
          <w:color w:val="auto"/>
          <w:sz w:val="24"/>
          <w:szCs w:val="24"/>
        </w:rPr>
        <w:t xml:space="preserve"> de informações com os bancos, </w:t>
      </w:r>
      <w:r w:rsidR="00EA36E3">
        <w:rPr>
          <w:i w:val="0"/>
          <w:color w:val="auto"/>
          <w:sz w:val="24"/>
          <w:szCs w:val="24"/>
        </w:rPr>
        <w:t xml:space="preserve">o INSS </w:t>
      </w:r>
      <w:r w:rsidR="002A7954">
        <w:rPr>
          <w:i w:val="0"/>
          <w:color w:val="auto"/>
          <w:sz w:val="24"/>
          <w:szCs w:val="24"/>
        </w:rPr>
        <w:t>precisa mudar o protocolo de comunicação</w:t>
      </w:r>
      <w:r w:rsidR="001B392C">
        <w:rPr>
          <w:i w:val="0"/>
          <w:color w:val="auto"/>
          <w:sz w:val="24"/>
          <w:szCs w:val="24"/>
        </w:rPr>
        <w:t>,</w:t>
      </w:r>
      <w:r w:rsidR="002A7954">
        <w:rPr>
          <w:i w:val="0"/>
          <w:color w:val="auto"/>
          <w:sz w:val="24"/>
          <w:szCs w:val="24"/>
        </w:rPr>
        <w:t xml:space="preserve"> migrando </w:t>
      </w:r>
      <w:r w:rsidR="001B392C">
        <w:rPr>
          <w:i w:val="0"/>
          <w:color w:val="auto"/>
          <w:sz w:val="24"/>
          <w:szCs w:val="24"/>
        </w:rPr>
        <w:t xml:space="preserve">a folha de pagamento </w:t>
      </w:r>
      <w:r w:rsidR="002A7954">
        <w:rPr>
          <w:i w:val="0"/>
          <w:color w:val="auto"/>
          <w:sz w:val="24"/>
          <w:szCs w:val="24"/>
        </w:rPr>
        <w:t>do Sistema Único de Benefícios, chamad</w:t>
      </w:r>
      <w:r w:rsidR="001B392C">
        <w:rPr>
          <w:i w:val="0"/>
          <w:color w:val="auto"/>
          <w:sz w:val="24"/>
          <w:szCs w:val="24"/>
        </w:rPr>
        <w:t>o</w:t>
      </w:r>
      <w:r w:rsidR="002A7954">
        <w:rPr>
          <w:i w:val="0"/>
          <w:color w:val="auto"/>
          <w:sz w:val="24"/>
          <w:szCs w:val="24"/>
        </w:rPr>
        <w:t xml:space="preserve"> de “plataforma alta”, para a chamada “plataforma baixa”, além d</w:t>
      </w:r>
      <w:r w:rsidR="00AE0865">
        <w:rPr>
          <w:i w:val="0"/>
          <w:color w:val="auto"/>
          <w:sz w:val="24"/>
          <w:szCs w:val="24"/>
        </w:rPr>
        <w:t>e ser</w:t>
      </w:r>
      <w:r w:rsidR="002A7954">
        <w:rPr>
          <w:i w:val="0"/>
          <w:color w:val="auto"/>
          <w:sz w:val="24"/>
          <w:szCs w:val="24"/>
        </w:rPr>
        <w:t xml:space="preserve"> necess</w:t>
      </w:r>
      <w:r w:rsidR="00AE0865">
        <w:rPr>
          <w:i w:val="0"/>
          <w:color w:val="auto"/>
          <w:sz w:val="24"/>
          <w:szCs w:val="24"/>
        </w:rPr>
        <w:t>ário</w:t>
      </w:r>
      <w:r w:rsidR="002A7954">
        <w:rPr>
          <w:i w:val="0"/>
          <w:color w:val="auto"/>
          <w:sz w:val="24"/>
          <w:szCs w:val="24"/>
        </w:rPr>
        <w:t xml:space="preserve"> </w:t>
      </w:r>
      <w:r w:rsidR="00AE0865">
        <w:rPr>
          <w:i w:val="0"/>
          <w:color w:val="auto"/>
          <w:sz w:val="24"/>
          <w:szCs w:val="24"/>
        </w:rPr>
        <w:t>s</w:t>
      </w:r>
      <w:r w:rsidR="002A7954">
        <w:rPr>
          <w:i w:val="0"/>
          <w:color w:val="auto"/>
          <w:sz w:val="24"/>
          <w:szCs w:val="24"/>
        </w:rPr>
        <w:t xml:space="preserve">e desenvolver </w:t>
      </w:r>
      <w:r w:rsidR="005266F8">
        <w:rPr>
          <w:i w:val="0"/>
          <w:color w:val="auto"/>
          <w:sz w:val="24"/>
          <w:szCs w:val="24"/>
        </w:rPr>
        <w:t>o projeto da biometria facial</w:t>
      </w:r>
      <w:r w:rsidR="001B392C">
        <w:rPr>
          <w:i w:val="0"/>
          <w:color w:val="auto"/>
          <w:sz w:val="24"/>
          <w:szCs w:val="24"/>
        </w:rPr>
        <w:t xml:space="preserve"> com</w:t>
      </w:r>
      <w:r w:rsidR="005266F8">
        <w:rPr>
          <w:i w:val="0"/>
          <w:color w:val="auto"/>
          <w:sz w:val="24"/>
          <w:szCs w:val="24"/>
        </w:rPr>
        <w:t xml:space="preserve"> o acoplamento junto ao</w:t>
      </w:r>
      <w:r w:rsidR="00AE0865">
        <w:rPr>
          <w:i w:val="0"/>
          <w:color w:val="auto"/>
          <w:sz w:val="24"/>
          <w:szCs w:val="24"/>
        </w:rPr>
        <w:t xml:space="preserve"> portal</w:t>
      </w:r>
      <w:r w:rsidR="005266F8">
        <w:rPr>
          <w:i w:val="0"/>
          <w:color w:val="auto"/>
          <w:sz w:val="24"/>
          <w:szCs w:val="24"/>
        </w:rPr>
        <w:t xml:space="preserve"> “</w:t>
      </w:r>
      <w:r w:rsidR="00AE0865">
        <w:rPr>
          <w:i w:val="0"/>
          <w:color w:val="auto"/>
          <w:sz w:val="24"/>
          <w:szCs w:val="24"/>
        </w:rPr>
        <w:t>GOV</w:t>
      </w:r>
      <w:r w:rsidR="005266F8">
        <w:rPr>
          <w:i w:val="0"/>
          <w:color w:val="auto"/>
          <w:sz w:val="24"/>
          <w:szCs w:val="24"/>
        </w:rPr>
        <w:t>.</w:t>
      </w:r>
      <w:r w:rsidR="00AE0865">
        <w:rPr>
          <w:i w:val="0"/>
          <w:color w:val="auto"/>
          <w:sz w:val="24"/>
          <w:szCs w:val="24"/>
        </w:rPr>
        <w:t>BR</w:t>
      </w:r>
      <w:r w:rsidR="005266F8">
        <w:rPr>
          <w:i w:val="0"/>
          <w:color w:val="auto"/>
          <w:sz w:val="24"/>
          <w:szCs w:val="24"/>
        </w:rPr>
        <w:t xml:space="preserve">”. </w:t>
      </w:r>
      <w:r w:rsidR="005C7140">
        <w:rPr>
          <w:i w:val="0"/>
          <w:color w:val="auto"/>
          <w:sz w:val="24"/>
          <w:szCs w:val="24"/>
        </w:rPr>
        <w:t xml:space="preserve">Lembrou </w:t>
      </w:r>
      <w:r w:rsidR="005266F8">
        <w:rPr>
          <w:i w:val="0"/>
          <w:color w:val="auto"/>
          <w:sz w:val="24"/>
          <w:szCs w:val="24"/>
        </w:rPr>
        <w:t xml:space="preserve">que para se fazer a biometria facial, o segurado precisa entrar no "Meu INSS" e, </w:t>
      </w:r>
      <w:r w:rsidR="00AE0865">
        <w:rPr>
          <w:i w:val="0"/>
          <w:color w:val="auto"/>
          <w:sz w:val="24"/>
          <w:szCs w:val="24"/>
        </w:rPr>
        <w:t>logo após, ocorrerá o</w:t>
      </w:r>
      <w:r w:rsidR="005266F8">
        <w:rPr>
          <w:i w:val="0"/>
          <w:color w:val="auto"/>
          <w:sz w:val="24"/>
          <w:szCs w:val="24"/>
        </w:rPr>
        <w:t xml:space="preserve"> </w:t>
      </w:r>
      <w:r w:rsidR="00AE0865">
        <w:rPr>
          <w:i w:val="0"/>
          <w:color w:val="auto"/>
          <w:sz w:val="24"/>
          <w:szCs w:val="24"/>
        </w:rPr>
        <w:t>re</w:t>
      </w:r>
      <w:r w:rsidR="005266F8">
        <w:rPr>
          <w:i w:val="0"/>
          <w:color w:val="auto"/>
          <w:sz w:val="24"/>
          <w:szCs w:val="24"/>
        </w:rPr>
        <w:t>direciona</w:t>
      </w:r>
      <w:r w:rsidR="00AE0865">
        <w:rPr>
          <w:i w:val="0"/>
          <w:color w:val="auto"/>
          <w:sz w:val="24"/>
          <w:szCs w:val="24"/>
        </w:rPr>
        <w:t>mento</w:t>
      </w:r>
      <w:r w:rsidR="005266F8">
        <w:rPr>
          <w:i w:val="0"/>
          <w:color w:val="auto"/>
          <w:sz w:val="24"/>
          <w:szCs w:val="24"/>
        </w:rPr>
        <w:t xml:space="preserve"> para o </w:t>
      </w:r>
      <w:r w:rsidR="00AE0865">
        <w:rPr>
          <w:i w:val="0"/>
          <w:color w:val="auto"/>
          <w:sz w:val="24"/>
          <w:szCs w:val="24"/>
        </w:rPr>
        <w:t xml:space="preserve">portal </w:t>
      </w:r>
      <w:r w:rsidR="00041FDB">
        <w:rPr>
          <w:i w:val="0"/>
          <w:color w:val="auto"/>
          <w:sz w:val="24"/>
          <w:szCs w:val="24"/>
        </w:rPr>
        <w:t>do governo</w:t>
      </w:r>
      <w:r w:rsidR="00AE0865">
        <w:rPr>
          <w:i w:val="0"/>
          <w:color w:val="auto"/>
          <w:sz w:val="24"/>
          <w:szCs w:val="24"/>
        </w:rPr>
        <w:t>.</w:t>
      </w:r>
      <w:r w:rsidR="005266F8">
        <w:rPr>
          <w:i w:val="0"/>
          <w:color w:val="auto"/>
          <w:sz w:val="24"/>
          <w:szCs w:val="24"/>
        </w:rPr>
        <w:t xml:space="preserve"> </w:t>
      </w:r>
      <w:r w:rsidR="00041FDB">
        <w:rPr>
          <w:i w:val="0"/>
          <w:color w:val="auto"/>
          <w:sz w:val="24"/>
          <w:szCs w:val="24"/>
        </w:rPr>
        <w:t xml:space="preserve">Afirmou, porém, </w:t>
      </w:r>
      <w:r w:rsidR="00642169">
        <w:rPr>
          <w:i w:val="0"/>
          <w:color w:val="auto"/>
          <w:sz w:val="24"/>
          <w:szCs w:val="24"/>
        </w:rPr>
        <w:t>ser</w:t>
      </w:r>
      <w:r w:rsidR="005266F8">
        <w:rPr>
          <w:i w:val="0"/>
          <w:color w:val="auto"/>
          <w:sz w:val="24"/>
          <w:szCs w:val="24"/>
        </w:rPr>
        <w:t xml:space="preserve"> possível fazer uma atualização </w:t>
      </w:r>
      <w:r w:rsidR="00642169">
        <w:rPr>
          <w:i w:val="0"/>
          <w:color w:val="auto"/>
          <w:sz w:val="24"/>
          <w:szCs w:val="24"/>
        </w:rPr>
        <w:t xml:space="preserve">para </w:t>
      </w:r>
      <w:r w:rsidR="005266F8">
        <w:rPr>
          <w:i w:val="0"/>
          <w:color w:val="auto"/>
          <w:sz w:val="24"/>
          <w:szCs w:val="24"/>
        </w:rPr>
        <w:t xml:space="preserve">que as pessoas </w:t>
      </w:r>
      <w:r w:rsidR="00642169">
        <w:rPr>
          <w:i w:val="0"/>
          <w:color w:val="auto"/>
          <w:sz w:val="24"/>
          <w:szCs w:val="24"/>
        </w:rPr>
        <w:t xml:space="preserve">possam </w:t>
      </w:r>
      <w:r w:rsidR="00632D47">
        <w:rPr>
          <w:i w:val="0"/>
          <w:color w:val="auto"/>
          <w:sz w:val="24"/>
          <w:szCs w:val="24"/>
        </w:rPr>
        <w:t xml:space="preserve">acessar </w:t>
      </w:r>
      <w:r w:rsidR="005266F8">
        <w:rPr>
          <w:i w:val="0"/>
          <w:color w:val="auto"/>
          <w:sz w:val="24"/>
          <w:szCs w:val="24"/>
        </w:rPr>
        <w:t xml:space="preserve">diretamente </w:t>
      </w:r>
      <w:r w:rsidR="00632D47">
        <w:rPr>
          <w:i w:val="0"/>
          <w:color w:val="auto"/>
          <w:sz w:val="24"/>
          <w:szCs w:val="24"/>
        </w:rPr>
        <w:t xml:space="preserve">via </w:t>
      </w:r>
      <w:r w:rsidR="00041FDB">
        <w:rPr>
          <w:i w:val="0"/>
          <w:color w:val="auto"/>
          <w:sz w:val="24"/>
          <w:szCs w:val="24"/>
        </w:rPr>
        <w:t>“GOV.BR”</w:t>
      </w:r>
      <w:r w:rsidR="00632D47">
        <w:rPr>
          <w:i w:val="0"/>
          <w:color w:val="auto"/>
          <w:sz w:val="24"/>
          <w:szCs w:val="24"/>
        </w:rPr>
        <w:t>,</w:t>
      </w:r>
      <w:r w:rsidR="005266F8">
        <w:rPr>
          <w:i w:val="0"/>
          <w:color w:val="auto"/>
          <w:sz w:val="24"/>
          <w:szCs w:val="24"/>
        </w:rPr>
        <w:t xml:space="preserve"> realizando de forma mais rápida a biometria facial,</w:t>
      </w:r>
      <w:r w:rsidR="003053A5">
        <w:rPr>
          <w:i w:val="0"/>
          <w:color w:val="auto"/>
          <w:sz w:val="24"/>
          <w:szCs w:val="24"/>
        </w:rPr>
        <w:t xml:space="preserve"> tendo em vista </w:t>
      </w:r>
      <w:r w:rsidR="005C7140">
        <w:rPr>
          <w:i w:val="0"/>
          <w:color w:val="auto"/>
          <w:sz w:val="24"/>
          <w:szCs w:val="24"/>
        </w:rPr>
        <w:t>que a mudança de protocolo</w:t>
      </w:r>
      <w:r w:rsidR="003053A5">
        <w:rPr>
          <w:i w:val="0"/>
          <w:color w:val="auto"/>
          <w:sz w:val="24"/>
          <w:szCs w:val="24"/>
        </w:rPr>
        <w:t>,</w:t>
      </w:r>
      <w:r w:rsidR="005C7140">
        <w:rPr>
          <w:i w:val="0"/>
          <w:color w:val="auto"/>
          <w:sz w:val="24"/>
          <w:szCs w:val="24"/>
        </w:rPr>
        <w:t xml:space="preserve"> junto aos bancos</w:t>
      </w:r>
      <w:r w:rsidR="003053A5">
        <w:rPr>
          <w:i w:val="0"/>
          <w:color w:val="auto"/>
          <w:sz w:val="24"/>
          <w:szCs w:val="24"/>
        </w:rPr>
        <w:t xml:space="preserve">, </w:t>
      </w:r>
      <w:r w:rsidR="005C7140">
        <w:rPr>
          <w:i w:val="0"/>
          <w:color w:val="auto"/>
          <w:sz w:val="24"/>
          <w:szCs w:val="24"/>
        </w:rPr>
        <w:t xml:space="preserve">é um processo mais demorado. </w:t>
      </w:r>
      <w:r w:rsidR="003053A5">
        <w:rPr>
          <w:i w:val="0"/>
          <w:color w:val="auto"/>
          <w:sz w:val="24"/>
          <w:szCs w:val="24"/>
        </w:rPr>
        <w:t xml:space="preserve">Informou, ainda que, </w:t>
      </w:r>
      <w:r w:rsidR="005C7140">
        <w:rPr>
          <w:i w:val="0"/>
          <w:color w:val="auto"/>
          <w:sz w:val="24"/>
          <w:szCs w:val="24"/>
        </w:rPr>
        <w:t xml:space="preserve">visando a melhoria do processo de fé de vida, o INSS entregou três pacotes de </w:t>
      </w:r>
      <w:r w:rsidR="005C7140" w:rsidRPr="005C7140">
        <w:rPr>
          <w:i w:val="0"/>
          <w:color w:val="auto"/>
          <w:sz w:val="24"/>
          <w:szCs w:val="24"/>
        </w:rPr>
        <w:t>desenvolvimento</w:t>
      </w:r>
      <w:r w:rsidR="003053A5">
        <w:rPr>
          <w:i w:val="0"/>
          <w:color w:val="auto"/>
          <w:sz w:val="24"/>
          <w:szCs w:val="24"/>
        </w:rPr>
        <w:t>,</w:t>
      </w:r>
      <w:r w:rsidR="005C7140" w:rsidRPr="005C7140">
        <w:rPr>
          <w:i w:val="0"/>
          <w:color w:val="auto"/>
          <w:sz w:val="24"/>
          <w:szCs w:val="24"/>
        </w:rPr>
        <w:t xml:space="preserve"> dentro do “Meu INSS” e do </w:t>
      </w:r>
      <w:r w:rsidR="005C7140">
        <w:rPr>
          <w:i w:val="0"/>
          <w:color w:val="auto"/>
          <w:sz w:val="24"/>
          <w:szCs w:val="24"/>
        </w:rPr>
        <w:t>“</w:t>
      </w:r>
      <w:r w:rsidR="005C7140" w:rsidRPr="005C7140">
        <w:rPr>
          <w:i w:val="0"/>
          <w:color w:val="auto"/>
          <w:sz w:val="24"/>
          <w:szCs w:val="24"/>
        </w:rPr>
        <w:t>gov.br</w:t>
      </w:r>
      <w:r w:rsidR="005C7140">
        <w:rPr>
          <w:i w:val="0"/>
          <w:color w:val="auto"/>
          <w:sz w:val="24"/>
          <w:szCs w:val="24"/>
        </w:rPr>
        <w:t>”, sendo o primeiro em 19 de agosto, onde fo</w:t>
      </w:r>
      <w:r w:rsidR="00263AD2">
        <w:rPr>
          <w:i w:val="0"/>
          <w:color w:val="auto"/>
          <w:sz w:val="24"/>
          <w:szCs w:val="24"/>
        </w:rPr>
        <w:t>ram</w:t>
      </w:r>
      <w:r w:rsidR="005C7140">
        <w:rPr>
          <w:i w:val="0"/>
          <w:color w:val="auto"/>
          <w:sz w:val="24"/>
          <w:szCs w:val="24"/>
        </w:rPr>
        <w:t xml:space="preserve"> selecionado</w:t>
      </w:r>
      <w:r w:rsidR="00263AD2">
        <w:rPr>
          <w:i w:val="0"/>
          <w:color w:val="auto"/>
          <w:sz w:val="24"/>
          <w:szCs w:val="24"/>
        </w:rPr>
        <w:t>s</w:t>
      </w:r>
      <w:r w:rsidR="005C7140">
        <w:rPr>
          <w:i w:val="0"/>
          <w:color w:val="auto"/>
          <w:sz w:val="24"/>
          <w:szCs w:val="24"/>
        </w:rPr>
        <w:t xml:space="preserve"> 559.041 segurados para o processo de biometria facial; o segundo pacote</w:t>
      </w:r>
      <w:r w:rsidR="00D34E3D">
        <w:rPr>
          <w:i w:val="0"/>
          <w:color w:val="auto"/>
          <w:sz w:val="24"/>
          <w:szCs w:val="24"/>
        </w:rPr>
        <w:t xml:space="preserve">, </w:t>
      </w:r>
      <w:r w:rsidR="003053A5">
        <w:rPr>
          <w:i w:val="0"/>
          <w:color w:val="auto"/>
          <w:sz w:val="24"/>
          <w:szCs w:val="24"/>
        </w:rPr>
        <w:t>em</w:t>
      </w:r>
      <w:r w:rsidR="00D34E3D">
        <w:rPr>
          <w:i w:val="0"/>
          <w:color w:val="auto"/>
          <w:sz w:val="24"/>
          <w:szCs w:val="24"/>
        </w:rPr>
        <w:t xml:space="preserve"> </w:t>
      </w:r>
      <w:r w:rsidR="005C7140">
        <w:rPr>
          <w:i w:val="0"/>
          <w:color w:val="auto"/>
          <w:sz w:val="24"/>
          <w:szCs w:val="24"/>
        </w:rPr>
        <w:t xml:space="preserve">10 de outubro </w:t>
      </w:r>
      <w:r w:rsidR="00D34E3D">
        <w:rPr>
          <w:i w:val="0"/>
          <w:color w:val="auto"/>
          <w:sz w:val="24"/>
          <w:szCs w:val="24"/>
        </w:rPr>
        <w:t>de 2020, inici</w:t>
      </w:r>
      <w:r w:rsidR="00041FDB">
        <w:rPr>
          <w:i w:val="0"/>
          <w:color w:val="auto"/>
          <w:sz w:val="24"/>
          <w:szCs w:val="24"/>
        </w:rPr>
        <w:t>ando-se</w:t>
      </w:r>
      <w:r w:rsidR="00D34E3D">
        <w:rPr>
          <w:i w:val="0"/>
          <w:color w:val="auto"/>
          <w:sz w:val="24"/>
          <w:szCs w:val="24"/>
        </w:rPr>
        <w:t xml:space="preserve"> o recebimento de informações das pessoas que</w:t>
      </w:r>
      <w:r w:rsidR="00D34E3D" w:rsidRPr="00D34E3D">
        <w:rPr>
          <w:i w:val="0"/>
          <w:color w:val="auto"/>
          <w:sz w:val="24"/>
          <w:szCs w:val="24"/>
        </w:rPr>
        <w:t xml:space="preserve"> </w:t>
      </w:r>
      <w:r w:rsidR="00041FDB">
        <w:rPr>
          <w:i w:val="0"/>
          <w:color w:val="auto"/>
          <w:sz w:val="24"/>
          <w:szCs w:val="24"/>
        </w:rPr>
        <w:t>optaram pel</w:t>
      </w:r>
      <w:r w:rsidR="00D34E3D" w:rsidRPr="00D34E3D">
        <w:rPr>
          <w:i w:val="0"/>
          <w:color w:val="auto"/>
          <w:sz w:val="24"/>
          <w:szCs w:val="24"/>
        </w:rPr>
        <w:t xml:space="preserve">a identificação facial no </w:t>
      </w:r>
      <w:r w:rsidR="00041FDB">
        <w:rPr>
          <w:i w:val="0"/>
          <w:color w:val="auto"/>
          <w:sz w:val="24"/>
          <w:szCs w:val="24"/>
        </w:rPr>
        <w:t>“</w:t>
      </w:r>
      <w:r w:rsidR="00041FDB" w:rsidRPr="00D34E3D">
        <w:rPr>
          <w:i w:val="0"/>
          <w:color w:val="auto"/>
          <w:sz w:val="24"/>
          <w:szCs w:val="24"/>
        </w:rPr>
        <w:t>GOV.BR</w:t>
      </w:r>
      <w:r w:rsidR="00041FDB">
        <w:rPr>
          <w:i w:val="0"/>
          <w:color w:val="auto"/>
          <w:sz w:val="24"/>
          <w:szCs w:val="24"/>
        </w:rPr>
        <w:t>”</w:t>
      </w:r>
      <w:r w:rsidR="00D34E3D" w:rsidRPr="00D34E3D">
        <w:rPr>
          <w:i w:val="0"/>
          <w:color w:val="auto"/>
          <w:sz w:val="24"/>
          <w:szCs w:val="24"/>
        </w:rPr>
        <w:t xml:space="preserve"> </w:t>
      </w:r>
      <w:r w:rsidR="00041FDB">
        <w:rPr>
          <w:i w:val="0"/>
          <w:color w:val="auto"/>
          <w:sz w:val="24"/>
          <w:szCs w:val="24"/>
        </w:rPr>
        <w:t xml:space="preserve">e a conferência dos dados </w:t>
      </w:r>
      <w:r w:rsidR="00D34E3D" w:rsidRPr="00D34E3D">
        <w:rPr>
          <w:i w:val="0"/>
          <w:color w:val="auto"/>
          <w:sz w:val="24"/>
          <w:szCs w:val="24"/>
        </w:rPr>
        <w:t>com a base do TSE ou do DENATRAN</w:t>
      </w:r>
      <w:r w:rsidR="00D34E3D">
        <w:rPr>
          <w:i w:val="0"/>
          <w:color w:val="auto"/>
          <w:sz w:val="24"/>
          <w:szCs w:val="24"/>
        </w:rPr>
        <w:t>;</w:t>
      </w:r>
      <w:r w:rsidR="00041FDB">
        <w:rPr>
          <w:i w:val="0"/>
          <w:color w:val="auto"/>
          <w:sz w:val="24"/>
          <w:szCs w:val="24"/>
        </w:rPr>
        <w:t xml:space="preserve"> e, por fim,</w:t>
      </w:r>
      <w:r w:rsidR="00D34E3D">
        <w:rPr>
          <w:i w:val="0"/>
          <w:color w:val="auto"/>
          <w:sz w:val="24"/>
          <w:szCs w:val="24"/>
        </w:rPr>
        <w:t xml:space="preserve"> o terceiro pacote, </w:t>
      </w:r>
      <w:r w:rsidR="00EE4D7D">
        <w:rPr>
          <w:i w:val="0"/>
          <w:color w:val="auto"/>
          <w:sz w:val="24"/>
          <w:szCs w:val="24"/>
        </w:rPr>
        <w:t xml:space="preserve">em 18 de novembro de 2020, </w:t>
      </w:r>
      <w:r w:rsidR="00041FDB">
        <w:rPr>
          <w:i w:val="0"/>
          <w:color w:val="auto"/>
          <w:sz w:val="24"/>
          <w:szCs w:val="24"/>
        </w:rPr>
        <w:t xml:space="preserve">quando </w:t>
      </w:r>
      <w:r w:rsidR="00263AD2">
        <w:rPr>
          <w:i w:val="0"/>
          <w:color w:val="auto"/>
          <w:sz w:val="24"/>
          <w:szCs w:val="24"/>
        </w:rPr>
        <w:t>foi entregue</w:t>
      </w:r>
      <w:r w:rsidR="00EE4D7D">
        <w:rPr>
          <w:i w:val="0"/>
          <w:color w:val="auto"/>
          <w:sz w:val="24"/>
          <w:szCs w:val="24"/>
        </w:rPr>
        <w:t xml:space="preserve"> uma mudança bem mais complexa</w:t>
      </w:r>
      <w:r w:rsidR="00263AD2">
        <w:rPr>
          <w:i w:val="0"/>
          <w:color w:val="auto"/>
          <w:sz w:val="24"/>
          <w:szCs w:val="24"/>
        </w:rPr>
        <w:t>,</w:t>
      </w:r>
      <w:r w:rsidR="00EE4D7D">
        <w:rPr>
          <w:i w:val="0"/>
          <w:color w:val="auto"/>
          <w:sz w:val="24"/>
          <w:szCs w:val="24"/>
        </w:rPr>
        <w:t xml:space="preserve"> que possibilitou a </w:t>
      </w:r>
      <w:r w:rsidR="00263AD2">
        <w:rPr>
          <w:i w:val="0"/>
          <w:color w:val="auto"/>
          <w:sz w:val="24"/>
          <w:szCs w:val="24"/>
        </w:rPr>
        <w:t xml:space="preserve">interligação </w:t>
      </w:r>
      <w:r w:rsidR="00EE4D7D">
        <w:rPr>
          <w:i w:val="0"/>
          <w:color w:val="auto"/>
          <w:sz w:val="24"/>
          <w:szCs w:val="24"/>
        </w:rPr>
        <w:t xml:space="preserve">entre o "Meu INSS" e o </w:t>
      </w:r>
      <w:r w:rsidR="00041FDB">
        <w:rPr>
          <w:i w:val="0"/>
          <w:color w:val="auto"/>
          <w:sz w:val="24"/>
          <w:szCs w:val="24"/>
        </w:rPr>
        <w:t>“GOV.BR”</w:t>
      </w:r>
      <w:r w:rsidR="00EE4D7D">
        <w:rPr>
          <w:i w:val="0"/>
          <w:color w:val="auto"/>
          <w:sz w:val="24"/>
          <w:szCs w:val="24"/>
        </w:rPr>
        <w:t xml:space="preserve">, além de permitir a identificação dos pontos de maior dificuldade dos segurados para a realização da biometria facial, </w:t>
      </w:r>
      <w:r w:rsidR="00041FDB">
        <w:rPr>
          <w:i w:val="0"/>
          <w:color w:val="auto"/>
          <w:sz w:val="24"/>
          <w:szCs w:val="24"/>
        </w:rPr>
        <w:t xml:space="preserve">possibilitando </w:t>
      </w:r>
      <w:r w:rsidR="00EE4D7D">
        <w:rPr>
          <w:i w:val="0"/>
          <w:color w:val="auto"/>
          <w:sz w:val="24"/>
          <w:szCs w:val="24"/>
        </w:rPr>
        <w:t>melhor</w:t>
      </w:r>
      <w:r w:rsidR="00041FDB">
        <w:rPr>
          <w:i w:val="0"/>
          <w:color w:val="auto"/>
          <w:sz w:val="24"/>
          <w:szCs w:val="24"/>
        </w:rPr>
        <w:t>i</w:t>
      </w:r>
      <w:r w:rsidR="00EE4D7D">
        <w:rPr>
          <w:i w:val="0"/>
          <w:color w:val="auto"/>
          <w:sz w:val="24"/>
          <w:szCs w:val="24"/>
        </w:rPr>
        <w:t xml:space="preserve">a </w:t>
      </w:r>
      <w:r w:rsidR="00041FDB">
        <w:rPr>
          <w:i w:val="0"/>
          <w:color w:val="auto"/>
          <w:sz w:val="24"/>
          <w:szCs w:val="24"/>
        </w:rPr>
        <w:t>d</w:t>
      </w:r>
      <w:r w:rsidR="00EE4D7D">
        <w:rPr>
          <w:i w:val="0"/>
          <w:color w:val="auto"/>
          <w:sz w:val="24"/>
          <w:szCs w:val="24"/>
        </w:rPr>
        <w:t>o índice de sucesso no procedimento</w:t>
      </w:r>
      <w:r w:rsidR="002D76FA">
        <w:rPr>
          <w:i w:val="0"/>
          <w:color w:val="auto"/>
          <w:sz w:val="24"/>
          <w:szCs w:val="24"/>
        </w:rPr>
        <w:t xml:space="preserve"> e</w:t>
      </w:r>
      <w:r w:rsidR="003053A5">
        <w:rPr>
          <w:i w:val="0"/>
          <w:color w:val="auto"/>
          <w:sz w:val="24"/>
          <w:szCs w:val="24"/>
        </w:rPr>
        <w:t>,</w:t>
      </w:r>
      <w:r w:rsidR="002D76FA">
        <w:rPr>
          <w:i w:val="0"/>
          <w:color w:val="auto"/>
          <w:sz w:val="24"/>
          <w:szCs w:val="24"/>
        </w:rPr>
        <w:t xml:space="preserve"> a inclusão de mais 5</w:t>
      </w:r>
      <w:r w:rsidR="003053A5">
        <w:rPr>
          <w:i w:val="0"/>
          <w:color w:val="auto"/>
          <w:sz w:val="24"/>
          <w:szCs w:val="24"/>
        </w:rPr>
        <w:t xml:space="preserve"> </w:t>
      </w:r>
      <w:r w:rsidR="002D76FA">
        <w:rPr>
          <w:i w:val="0"/>
          <w:color w:val="auto"/>
          <w:sz w:val="24"/>
          <w:szCs w:val="24"/>
        </w:rPr>
        <w:t xml:space="preserve"> milhões de pessoas </w:t>
      </w:r>
      <w:r w:rsidR="00041FDB">
        <w:rPr>
          <w:i w:val="0"/>
          <w:color w:val="auto"/>
          <w:sz w:val="24"/>
          <w:szCs w:val="24"/>
        </w:rPr>
        <w:t>no portal do governo</w:t>
      </w:r>
      <w:r w:rsidR="002D76FA">
        <w:rPr>
          <w:i w:val="0"/>
          <w:color w:val="auto"/>
          <w:sz w:val="24"/>
          <w:szCs w:val="24"/>
        </w:rPr>
        <w:t>. Explicou que</w:t>
      </w:r>
      <w:r w:rsidR="003053A5">
        <w:rPr>
          <w:i w:val="0"/>
          <w:color w:val="auto"/>
          <w:sz w:val="24"/>
          <w:szCs w:val="24"/>
        </w:rPr>
        <w:t>,</w:t>
      </w:r>
      <w:r w:rsidR="002D76FA">
        <w:rPr>
          <w:i w:val="0"/>
          <w:color w:val="auto"/>
          <w:sz w:val="24"/>
          <w:szCs w:val="24"/>
        </w:rPr>
        <w:t xml:space="preserve"> por ocasião das campanhas de publicidade, se percebe</w:t>
      </w:r>
      <w:r w:rsidR="00263AD2">
        <w:rPr>
          <w:i w:val="0"/>
          <w:color w:val="auto"/>
          <w:sz w:val="24"/>
          <w:szCs w:val="24"/>
        </w:rPr>
        <w:t>u</w:t>
      </w:r>
      <w:r w:rsidR="002D76FA">
        <w:rPr>
          <w:i w:val="0"/>
          <w:color w:val="auto"/>
          <w:sz w:val="24"/>
          <w:szCs w:val="24"/>
        </w:rPr>
        <w:t xml:space="preserve"> um aumento na produtividade </w:t>
      </w:r>
      <w:r w:rsidR="003053A5">
        <w:rPr>
          <w:i w:val="0"/>
          <w:color w:val="auto"/>
          <w:sz w:val="24"/>
          <w:szCs w:val="24"/>
        </w:rPr>
        <w:t>“</w:t>
      </w:r>
      <w:r w:rsidR="002D76FA">
        <w:rPr>
          <w:i w:val="0"/>
          <w:color w:val="auto"/>
          <w:sz w:val="24"/>
          <w:szCs w:val="24"/>
        </w:rPr>
        <w:t>da fé de vida</w:t>
      </w:r>
      <w:r w:rsidR="003053A5">
        <w:rPr>
          <w:i w:val="0"/>
          <w:color w:val="auto"/>
          <w:sz w:val="24"/>
          <w:szCs w:val="24"/>
        </w:rPr>
        <w:t>”</w:t>
      </w:r>
      <w:r w:rsidR="002D76FA">
        <w:rPr>
          <w:i w:val="0"/>
          <w:color w:val="auto"/>
          <w:sz w:val="24"/>
          <w:szCs w:val="24"/>
        </w:rPr>
        <w:t xml:space="preserve"> e comungou que o quarto pacote de melhorias está sendo concluído e</w:t>
      </w:r>
      <w:r w:rsidR="003053A5">
        <w:rPr>
          <w:i w:val="0"/>
          <w:color w:val="auto"/>
          <w:sz w:val="24"/>
          <w:szCs w:val="24"/>
        </w:rPr>
        <w:t>,</w:t>
      </w:r>
      <w:r w:rsidR="002D76FA">
        <w:rPr>
          <w:i w:val="0"/>
          <w:color w:val="auto"/>
          <w:sz w:val="24"/>
          <w:szCs w:val="24"/>
        </w:rPr>
        <w:t xml:space="preserve"> em breve, também será implementado. </w:t>
      </w:r>
      <w:r w:rsidR="00041FDB">
        <w:rPr>
          <w:i w:val="0"/>
          <w:color w:val="auto"/>
          <w:sz w:val="24"/>
          <w:szCs w:val="24"/>
        </w:rPr>
        <w:t>De pronto</w:t>
      </w:r>
      <w:r w:rsidR="002D76FA">
        <w:rPr>
          <w:i w:val="0"/>
          <w:color w:val="auto"/>
          <w:sz w:val="24"/>
          <w:szCs w:val="24"/>
        </w:rPr>
        <w:t xml:space="preserve">, o Sr. </w:t>
      </w:r>
      <w:r w:rsidR="00CB09C6">
        <w:rPr>
          <w:i w:val="0"/>
          <w:color w:val="auto"/>
          <w:sz w:val="24"/>
          <w:szCs w:val="24"/>
        </w:rPr>
        <w:t xml:space="preserve">Presidente </w:t>
      </w:r>
      <w:r w:rsidR="002D76FA">
        <w:rPr>
          <w:i w:val="0"/>
          <w:color w:val="auto"/>
          <w:sz w:val="24"/>
          <w:szCs w:val="24"/>
        </w:rPr>
        <w:t xml:space="preserve">franqueou a palavra aos conselheiros presentes. Com a palavra, o Sr. Ênio Mathias Ferreira parabenizou o INSS pelo trabalho e salientou que essas soluções e iniciativas são de extrema importância para os beneficiários, </w:t>
      </w:r>
      <w:r w:rsidR="00136B7F">
        <w:rPr>
          <w:i w:val="0"/>
          <w:color w:val="auto"/>
          <w:sz w:val="24"/>
          <w:szCs w:val="24"/>
        </w:rPr>
        <w:t>principalmente</w:t>
      </w:r>
      <w:r w:rsidR="002D76FA">
        <w:rPr>
          <w:i w:val="0"/>
          <w:color w:val="auto"/>
          <w:sz w:val="24"/>
          <w:szCs w:val="24"/>
        </w:rPr>
        <w:t xml:space="preserve"> nesse momento conturbado onde se busca </w:t>
      </w:r>
      <w:r w:rsidR="00714AEF">
        <w:rPr>
          <w:i w:val="0"/>
          <w:color w:val="auto"/>
          <w:sz w:val="24"/>
          <w:szCs w:val="24"/>
        </w:rPr>
        <w:t>a maior segurança e saúde de todos. Falou que o Banco do Brasil adotou o sistema de Inteligência Artificial</w:t>
      </w:r>
      <w:r w:rsidR="00622CA3">
        <w:rPr>
          <w:i w:val="0"/>
          <w:color w:val="auto"/>
          <w:sz w:val="24"/>
          <w:szCs w:val="24"/>
        </w:rPr>
        <w:t>,</w:t>
      </w:r>
      <w:r w:rsidR="00714AEF">
        <w:rPr>
          <w:i w:val="0"/>
          <w:color w:val="auto"/>
          <w:sz w:val="24"/>
          <w:szCs w:val="24"/>
        </w:rPr>
        <w:t xml:space="preserve"> </w:t>
      </w:r>
      <w:r w:rsidR="00041FDB" w:rsidRPr="00622CA3">
        <w:rPr>
          <w:i w:val="0"/>
          <w:color w:val="auto"/>
          <w:sz w:val="24"/>
          <w:szCs w:val="24"/>
        </w:rPr>
        <w:t xml:space="preserve">por meio </w:t>
      </w:r>
      <w:r w:rsidR="00714AEF" w:rsidRPr="00622CA3">
        <w:rPr>
          <w:i w:val="0"/>
          <w:color w:val="auto"/>
          <w:sz w:val="24"/>
          <w:szCs w:val="24"/>
        </w:rPr>
        <w:t xml:space="preserve">de </w:t>
      </w:r>
      <w:r w:rsidR="00C702B8">
        <w:rPr>
          <w:i w:val="0"/>
          <w:color w:val="auto"/>
          <w:sz w:val="24"/>
          <w:szCs w:val="24"/>
        </w:rPr>
        <w:t xml:space="preserve">análises críticas </w:t>
      </w:r>
      <w:r w:rsidR="00714AEF">
        <w:rPr>
          <w:i w:val="0"/>
          <w:color w:val="auto"/>
          <w:sz w:val="24"/>
          <w:szCs w:val="24"/>
        </w:rPr>
        <w:t>e troca de dados</w:t>
      </w:r>
      <w:r w:rsidR="00041FDB">
        <w:rPr>
          <w:i w:val="0"/>
          <w:color w:val="auto"/>
          <w:sz w:val="24"/>
          <w:szCs w:val="24"/>
        </w:rPr>
        <w:t xml:space="preserve"> entre diferentes bases,</w:t>
      </w:r>
      <w:r w:rsidR="00714AEF">
        <w:rPr>
          <w:i w:val="0"/>
          <w:color w:val="auto"/>
          <w:sz w:val="24"/>
          <w:szCs w:val="24"/>
        </w:rPr>
        <w:t xml:space="preserve"> </w:t>
      </w:r>
      <w:r w:rsidR="00041FDB">
        <w:rPr>
          <w:i w:val="0"/>
          <w:color w:val="auto"/>
          <w:sz w:val="24"/>
          <w:szCs w:val="24"/>
        </w:rPr>
        <w:t xml:space="preserve">a fim de </w:t>
      </w:r>
      <w:r w:rsidR="00714AEF">
        <w:rPr>
          <w:i w:val="0"/>
          <w:color w:val="auto"/>
          <w:sz w:val="24"/>
          <w:szCs w:val="24"/>
        </w:rPr>
        <w:t>identificar</w:t>
      </w:r>
      <w:r w:rsidR="00C702B8">
        <w:rPr>
          <w:i w:val="0"/>
          <w:color w:val="auto"/>
          <w:sz w:val="24"/>
          <w:szCs w:val="24"/>
        </w:rPr>
        <w:t>,</w:t>
      </w:r>
      <w:r w:rsidR="00714AEF">
        <w:rPr>
          <w:i w:val="0"/>
          <w:color w:val="auto"/>
          <w:sz w:val="24"/>
          <w:szCs w:val="24"/>
        </w:rPr>
        <w:t xml:space="preserve"> com mais segurança</w:t>
      </w:r>
      <w:r w:rsidR="00C702B8">
        <w:rPr>
          <w:i w:val="0"/>
          <w:color w:val="auto"/>
          <w:sz w:val="24"/>
          <w:szCs w:val="24"/>
        </w:rPr>
        <w:t>,</w:t>
      </w:r>
      <w:r w:rsidR="00714AEF">
        <w:rPr>
          <w:i w:val="0"/>
          <w:color w:val="auto"/>
          <w:sz w:val="24"/>
          <w:szCs w:val="24"/>
        </w:rPr>
        <w:t xml:space="preserve"> os eventos que </w:t>
      </w:r>
      <w:r w:rsidR="00C702B8">
        <w:rPr>
          <w:i w:val="0"/>
          <w:color w:val="auto"/>
          <w:sz w:val="24"/>
          <w:szCs w:val="24"/>
        </w:rPr>
        <w:t>possam comprovar,</w:t>
      </w:r>
      <w:r w:rsidR="00714AEF">
        <w:rPr>
          <w:i w:val="0"/>
          <w:color w:val="auto"/>
          <w:sz w:val="24"/>
          <w:szCs w:val="24"/>
        </w:rPr>
        <w:t xml:space="preserve"> de forma idônea, </w:t>
      </w:r>
      <w:r w:rsidR="00C702B8">
        <w:rPr>
          <w:i w:val="0"/>
          <w:color w:val="auto"/>
          <w:sz w:val="24"/>
          <w:szCs w:val="24"/>
        </w:rPr>
        <w:t xml:space="preserve">se </w:t>
      </w:r>
      <w:r w:rsidR="00714AEF">
        <w:rPr>
          <w:i w:val="0"/>
          <w:color w:val="auto"/>
          <w:sz w:val="24"/>
          <w:szCs w:val="24"/>
        </w:rPr>
        <w:t xml:space="preserve">os </w:t>
      </w:r>
      <w:r w:rsidR="00136B7F">
        <w:rPr>
          <w:i w:val="0"/>
          <w:color w:val="auto"/>
          <w:sz w:val="24"/>
          <w:szCs w:val="24"/>
        </w:rPr>
        <w:t xml:space="preserve">beneficiários </w:t>
      </w:r>
      <w:r w:rsidR="00714AEF">
        <w:rPr>
          <w:i w:val="0"/>
          <w:color w:val="auto"/>
          <w:sz w:val="24"/>
          <w:szCs w:val="24"/>
        </w:rPr>
        <w:t>estão vivos</w:t>
      </w:r>
      <w:r w:rsidR="00136B7F">
        <w:rPr>
          <w:i w:val="0"/>
          <w:color w:val="auto"/>
          <w:sz w:val="24"/>
          <w:szCs w:val="24"/>
        </w:rPr>
        <w:t>. Informou sobre as</w:t>
      </w:r>
      <w:r w:rsidR="00714AEF">
        <w:rPr>
          <w:i w:val="0"/>
          <w:color w:val="auto"/>
          <w:sz w:val="24"/>
          <w:szCs w:val="24"/>
        </w:rPr>
        <w:t xml:space="preserve"> </w:t>
      </w:r>
      <w:r w:rsidR="00041FDB">
        <w:rPr>
          <w:i w:val="0"/>
          <w:color w:val="auto"/>
          <w:sz w:val="24"/>
          <w:szCs w:val="24"/>
        </w:rPr>
        <w:t xml:space="preserve">tratativas </w:t>
      </w:r>
      <w:r w:rsidR="00136B7F">
        <w:rPr>
          <w:i w:val="0"/>
          <w:color w:val="auto"/>
          <w:sz w:val="24"/>
          <w:szCs w:val="24"/>
        </w:rPr>
        <w:t>do Banco</w:t>
      </w:r>
      <w:r w:rsidR="00714AEF">
        <w:rPr>
          <w:i w:val="0"/>
          <w:color w:val="auto"/>
          <w:sz w:val="24"/>
          <w:szCs w:val="24"/>
        </w:rPr>
        <w:t xml:space="preserve"> com </w:t>
      </w:r>
      <w:r w:rsidR="00C702B8">
        <w:rPr>
          <w:i w:val="0"/>
          <w:color w:val="auto"/>
          <w:sz w:val="24"/>
          <w:szCs w:val="24"/>
        </w:rPr>
        <w:t>a equipe</w:t>
      </w:r>
      <w:r w:rsidR="00714AEF">
        <w:rPr>
          <w:i w:val="0"/>
          <w:color w:val="auto"/>
          <w:sz w:val="24"/>
          <w:szCs w:val="24"/>
        </w:rPr>
        <w:t xml:space="preserve"> do Governo Digital e </w:t>
      </w:r>
      <w:r w:rsidR="00136B7F">
        <w:rPr>
          <w:i w:val="0"/>
          <w:color w:val="auto"/>
          <w:sz w:val="24"/>
          <w:szCs w:val="24"/>
        </w:rPr>
        <w:t>d</w:t>
      </w:r>
      <w:r w:rsidR="00714AEF">
        <w:rPr>
          <w:i w:val="0"/>
          <w:color w:val="auto"/>
          <w:sz w:val="24"/>
          <w:szCs w:val="24"/>
        </w:rPr>
        <w:t xml:space="preserve">o TSE, buscando a implementação de novas soluções. Concluiu sua intervenção, informando que no último mês de março, o Banco do Brasil lançou uma solução direta no aplicativo do próprio banco, </w:t>
      </w:r>
      <w:r w:rsidR="001C640F">
        <w:rPr>
          <w:i w:val="0"/>
          <w:color w:val="auto"/>
          <w:sz w:val="24"/>
          <w:szCs w:val="24"/>
        </w:rPr>
        <w:t xml:space="preserve">com o objetivo de </w:t>
      </w:r>
      <w:r w:rsidR="001C640F" w:rsidRPr="001C640F">
        <w:rPr>
          <w:i w:val="0"/>
          <w:color w:val="auto"/>
          <w:sz w:val="24"/>
          <w:szCs w:val="24"/>
        </w:rPr>
        <w:t xml:space="preserve">facilitar a vida e dar segurança </w:t>
      </w:r>
      <w:r w:rsidR="001C640F">
        <w:rPr>
          <w:i w:val="0"/>
          <w:color w:val="auto"/>
          <w:sz w:val="24"/>
          <w:szCs w:val="24"/>
        </w:rPr>
        <w:t xml:space="preserve">aos segurados, e comungou que </w:t>
      </w:r>
      <w:r w:rsidR="00714AEF">
        <w:rPr>
          <w:i w:val="0"/>
          <w:color w:val="auto"/>
          <w:sz w:val="24"/>
          <w:szCs w:val="24"/>
        </w:rPr>
        <w:t xml:space="preserve">já foram realizadas mais de 520 </w:t>
      </w:r>
      <w:r w:rsidR="00714AEF">
        <w:rPr>
          <w:i w:val="0"/>
          <w:color w:val="auto"/>
          <w:sz w:val="24"/>
          <w:szCs w:val="24"/>
        </w:rPr>
        <w:lastRenderedPageBreak/>
        <w:t>mil provas de vida</w:t>
      </w:r>
      <w:r w:rsidR="001C640F">
        <w:rPr>
          <w:i w:val="0"/>
          <w:color w:val="auto"/>
          <w:sz w:val="24"/>
          <w:szCs w:val="24"/>
        </w:rPr>
        <w:t>.</w:t>
      </w:r>
      <w:r w:rsidR="001E7223">
        <w:rPr>
          <w:i w:val="0"/>
          <w:color w:val="auto"/>
          <w:sz w:val="24"/>
          <w:szCs w:val="24"/>
        </w:rPr>
        <w:t xml:space="preserve"> </w:t>
      </w:r>
      <w:r w:rsidR="001C640F">
        <w:rPr>
          <w:i w:val="0"/>
          <w:color w:val="auto"/>
          <w:sz w:val="24"/>
          <w:szCs w:val="24"/>
        </w:rPr>
        <w:t xml:space="preserve">Convidou </w:t>
      </w:r>
      <w:r w:rsidR="001E7223">
        <w:rPr>
          <w:i w:val="0"/>
          <w:color w:val="auto"/>
          <w:sz w:val="24"/>
          <w:szCs w:val="24"/>
        </w:rPr>
        <w:t>aqueles que são clientes do banco a conhecerem a medida</w:t>
      </w:r>
      <w:r w:rsidR="00041FDB">
        <w:rPr>
          <w:i w:val="0"/>
          <w:color w:val="auto"/>
          <w:sz w:val="24"/>
          <w:szCs w:val="24"/>
        </w:rPr>
        <w:t>.</w:t>
      </w:r>
      <w:r w:rsidR="001C640F">
        <w:rPr>
          <w:i w:val="0"/>
          <w:color w:val="auto"/>
          <w:sz w:val="24"/>
          <w:szCs w:val="24"/>
        </w:rPr>
        <w:t xml:space="preserve"> </w:t>
      </w:r>
      <w:r w:rsidR="00041FDB">
        <w:rPr>
          <w:i w:val="0"/>
          <w:color w:val="auto"/>
          <w:sz w:val="24"/>
          <w:szCs w:val="24"/>
        </w:rPr>
        <w:t>Explicou</w:t>
      </w:r>
      <w:r w:rsidR="001C640F">
        <w:rPr>
          <w:i w:val="0"/>
          <w:color w:val="auto"/>
          <w:sz w:val="24"/>
          <w:szCs w:val="24"/>
        </w:rPr>
        <w:t xml:space="preserve"> que o banco busca convencer outras instituições financeiras a seguir esse mesmo caminho, e </w:t>
      </w:r>
      <w:r w:rsidR="00041FDB">
        <w:rPr>
          <w:i w:val="0"/>
          <w:color w:val="auto"/>
          <w:sz w:val="24"/>
          <w:szCs w:val="24"/>
        </w:rPr>
        <w:t>abriu</w:t>
      </w:r>
      <w:r w:rsidR="001C640F">
        <w:rPr>
          <w:i w:val="0"/>
          <w:color w:val="auto"/>
          <w:sz w:val="24"/>
          <w:szCs w:val="24"/>
        </w:rPr>
        <w:t xml:space="preserve"> para sugestões</w:t>
      </w:r>
      <w:r w:rsidR="001E7223">
        <w:rPr>
          <w:i w:val="0"/>
          <w:color w:val="auto"/>
          <w:sz w:val="24"/>
          <w:szCs w:val="24"/>
        </w:rPr>
        <w:t xml:space="preserve">. Solicitando a palavra, o Sr. Narlon Gutierre Nogueira informou que o assunto “fé de vida”, foi discutido </w:t>
      </w:r>
      <w:r w:rsidR="00893C87">
        <w:rPr>
          <w:i w:val="0"/>
          <w:color w:val="auto"/>
          <w:sz w:val="24"/>
          <w:szCs w:val="24"/>
        </w:rPr>
        <w:t>em</w:t>
      </w:r>
      <w:r w:rsidR="001E7223">
        <w:rPr>
          <w:i w:val="0"/>
          <w:color w:val="auto"/>
          <w:sz w:val="24"/>
          <w:szCs w:val="24"/>
        </w:rPr>
        <w:t xml:space="preserve"> </w:t>
      </w:r>
      <w:r w:rsidR="00893C87">
        <w:rPr>
          <w:i w:val="0"/>
          <w:color w:val="auto"/>
          <w:sz w:val="24"/>
          <w:szCs w:val="24"/>
        </w:rPr>
        <w:t>r</w:t>
      </w:r>
      <w:r w:rsidR="001E7223">
        <w:rPr>
          <w:i w:val="0"/>
          <w:color w:val="auto"/>
          <w:sz w:val="24"/>
          <w:szCs w:val="24"/>
        </w:rPr>
        <w:t>eunião do Conselho Nacional dos Regimes Próprios de Previdência Social</w:t>
      </w:r>
      <w:r w:rsidR="00671612">
        <w:rPr>
          <w:i w:val="0"/>
          <w:color w:val="auto"/>
          <w:sz w:val="24"/>
          <w:szCs w:val="24"/>
        </w:rPr>
        <w:t xml:space="preserve"> </w:t>
      </w:r>
      <w:r w:rsidR="00C702B8">
        <w:rPr>
          <w:i w:val="0"/>
          <w:color w:val="auto"/>
          <w:sz w:val="24"/>
          <w:szCs w:val="24"/>
        </w:rPr>
        <w:t>(</w:t>
      </w:r>
      <w:r w:rsidR="00671612">
        <w:rPr>
          <w:i w:val="0"/>
          <w:color w:val="auto"/>
          <w:sz w:val="24"/>
          <w:szCs w:val="24"/>
        </w:rPr>
        <w:t>CNRPPS</w:t>
      </w:r>
      <w:r w:rsidR="00C702B8">
        <w:rPr>
          <w:i w:val="0"/>
          <w:color w:val="auto"/>
          <w:sz w:val="24"/>
          <w:szCs w:val="24"/>
        </w:rPr>
        <w:t>)</w:t>
      </w:r>
      <w:r w:rsidR="001E7223">
        <w:rPr>
          <w:i w:val="0"/>
          <w:color w:val="auto"/>
          <w:sz w:val="24"/>
          <w:szCs w:val="24"/>
        </w:rPr>
        <w:t xml:space="preserve"> e, a partir daí, foi realizad</w:t>
      </w:r>
      <w:r w:rsidR="00893C87">
        <w:rPr>
          <w:i w:val="0"/>
          <w:color w:val="auto"/>
          <w:sz w:val="24"/>
          <w:szCs w:val="24"/>
        </w:rPr>
        <w:t>a</w:t>
      </w:r>
      <w:r w:rsidR="001E7223">
        <w:rPr>
          <w:i w:val="0"/>
          <w:color w:val="auto"/>
          <w:sz w:val="24"/>
          <w:szCs w:val="24"/>
        </w:rPr>
        <w:t xml:space="preserve"> uma reunião com a SGD, </w:t>
      </w:r>
      <w:r w:rsidR="00671612">
        <w:rPr>
          <w:i w:val="0"/>
          <w:color w:val="auto"/>
          <w:sz w:val="24"/>
          <w:szCs w:val="24"/>
        </w:rPr>
        <w:t xml:space="preserve">na qual </w:t>
      </w:r>
      <w:r w:rsidR="001E7223">
        <w:rPr>
          <w:i w:val="0"/>
          <w:color w:val="auto"/>
          <w:sz w:val="24"/>
          <w:szCs w:val="24"/>
        </w:rPr>
        <w:t>surgi</w:t>
      </w:r>
      <w:r w:rsidR="00671612">
        <w:rPr>
          <w:i w:val="0"/>
          <w:color w:val="auto"/>
          <w:sz w:val="24"/>
          <w:szCs w:val="24"/>
        </w:rPr>
        <w:t>u</w:t>
      </w:r>
      <w:r w:rsidR="001E7223">
        <w:rPr>
          <w:i w:val="0"/>
          <w:color w:val="auto"/>
          <w:sz w:val="24"/>
          <w:szCs w:val="24"/>
        </w:rPr>
        <w:t xml:space="preserve"> a ideia de</w:t>
      </w:r>
      <w:r w:rsidR="00671612">
        <w:rPr>
          <w:i w:val="0"/>
          <w:color w:val="auto"/>
          <w:sz w:val="24"/>
          <w:szCs w:val="24"/>
        </w:rPr>
        <w:t xml:space="preserve"> se pensar um projeto piloto</w:t>
      </w:r>
      <w:r w:rsidR="00C702B8">
        <w:rPr>
          <w:i w:val="0"/>
          <w:color w:val="auto"/>
          <w:sz w:val="24"/>
          <w:szCs w:val="24"/>
        </w:rPr>
        <w:t>,</w:t>
      </w:r>
      <w:r w:rsidR="00671612">
        <w:rPr>
          <w:i w:val="0"/>
          <w:color w:val="auto"/>
          <w:sz w:val="24"/>
          <w:szCs w:val="24"/>
        </w:rPr>
        <w:t xml:space="preserve"> a fim de</w:t>
      </w:r>
      <w:r w:rsidR="001E7223">
        <w:rPr>
          <w:i w:val="0"/>
          <w:color w:val="auto"/>
          <w:sz w:val="24"/>
          <w:szCs w:val="24"/>
        </w:rPr>
        <w:t xml:space="preserve"> estender o modelo para os mais de dois mil regimes próprios de Previdência Social existentes no país.</w:t>
      </w:r>
      <w:r w:rsidR="001C640F">
        <w:rPr>
          <w:i w:val="0"/>
          <w:color w:val="auto"/>
          <w:sz w:val="24"/>
          <w:szCs w:val="24"/>
        </w:rPr>
        <w:t xml:space="preserve"> Ato contínuo, o Sr. </w:t>
      </w:r>
      <w:r w:rsidR="00CB09C6">
        <w:rPr>
          <w:i w:val="0"/>
          <w:color w:val="auto"/>
          <w:sz w:val="24"/>
          <w:szCs w:val="24"/>
        </w:rPr>
        <w:t xml:space="preserve">Presidente </w:t>
      </w:r>
      <w:r w:rsidR="00893C87">
        <w:rPr>
          <w:i w:val="0"/>
          <w:color w:val="auto"/>
          <w:sz w:val="24"/>
          <w:szCs w:val="24"/>
        </w:rPr>
        <w:t xml:space="preserve">declarou </w:t>
      </w:r>
      <w:r w:rsidR="00C702B8">
        <w:rPr>
          <w:i w:val="0"/>
          <w:color w:val="auto"/>
          <w:sz w:val="24"/>
          <w:szCs w:val="24"/>
        </w:rPr>
        <w:t>ser</w:t>
      </w:r>
      <w:r w:rsidR="001C640F">
        <w:rPr>
          <w:i w:val="0"/>
          <w:color w:val="auto"/>
          <w:sz w:val="24"/>
          <w:szCs w:val="24"/>
        </w:rPr>
        <w:t xml:space="preserve"> fundamental que as instituições financeiras estejam aptas a realizar </w:t>
      </w:r>
      <w:r w:rsidR="001C640F" w:rsidRPr="001C640F">
        <w:rPr>
          <w:i w:val="0"/>
          <w:color w:val="auto"/>
          <w:sz w:val="24"/>
          <w:szCs w:val="24"/>
        </w:rPr>
        <w:t>a revisão do protocolo</w:t>
      </w:r>
      <w:r w:rsidR="00C702B8">
        <w:rPr>
          <w:i w:val="0"/>
          <w:color w:val="auto"/>
          <w:sz w:val="24"/>
          <w:szCs w:val="24"/>
        </w:rPr>
        <w:t>,</w:t>
      </w:r>
      <w:r w:rsidR="001C640F" w:rsidRPr="001C640F">
        <w:rPr>
          <w:i w:val="0"/>
          <w:color w:val="auto"/>
          <w:sz w:val="24"/>
          <w:szCs w:val="24"/>
        </w:rPr>
        <w:t xml:space="preserve"> </w:t>
      </w:r>
      <w:r w:rsidR="00C702B8">
        <w:rPr>
          <w:i w:val="0"/>
          <w:color w:val="auto"/>
          <w:sz w:val="24"/>
          <w:szCs w:val="24"/>
        </w:rPr>
        <w:t>visando</w:t>
      </w:r>
      <w:r w:rsidR="00C702B8" w:rsidRPr="001C640F">
        <w:rPr>
          <w:i w:val="0"/>
          <w:color w:val="auto"/>
          <w:sz w:val="24"/>
          <w:szCs w:val="24"/>
        </w:rPr>
        <w:t xml:space="preserve"> </w:t>
      </w:r>
      <w:r w:rsidR="001C640F" w:rsidRPr="001C640F">
        <w:rPr>
          <w:i w:val="0"/>
          <w:color w:val="auto"/>
          <w:sz w:val="24"/>
          <w:szCs w:val="24"/>
        </w:rPr>
        <w:t xml:space="preserve">ampliar esse nível de segurança </w:t>
      </w:r>
      <w:r w:rsidR="00855779">
        <w:rPr>
          <w:i w:val="0"/>
          <w:color w:val="auto"/>
          <w:sz w:val="24"/>
          <w:szCs w:val="24"/>
        </w:rPr>
        <w:t>para a</w:t>
      </w:r>
      <w:r w:rsidR="001C640F" w:rsidRPr="001C640F">
        <w:rPr>
          <w:i w:val="0"/>
          <w:color w:val="auto"/>
          <w:sz w:val="24"/>
          <w:szCs w:val="24"/>
        </w:rPr>
        <w:t xml:space="preserve"> realização do pagamento de benefício</w:t>
      </w:r>
      <w:r w:rsidR="00893C87">
        <w:rPr>
          <w:i w:val="0"/>
          <w:color w:val="auto"/>
          <w:sz w:val="24"/>
          <w:szCs w:val="24"/>
        </w:rPr>
        <w:t>, considerando</w:t>
      </w:r>
      <w:r w:rsidR="00855779">
        <w:rPr>
          <w:i w:val="0"/>
          <w:color w:val="auto"/>
          <w:sz w:val="24"/>
          <w:szCs w:val="24"/>
        </w:rPr>
        <w:t xml:space="preserve"> </w:t>
      </w:r>
      <w:r w:rsidR="00C702B8">
        <w:rPr>
          <w:i w:val="0"/>
          <w:color w:val="auto"/>
          <w:sz w:val="24"/>
          <w:szCs w:val="24"/>
        </w:rPr>
        <w:t>ser esta uma</w:t>
      </w:r>
      <w:r w:rsidR="001C640F" w:rsidRPr="001C640F">
        <w:rPr>
          <w:i w:val="0"/>
          <w:color w:val="auto"/>
          <w:sz w:val="24"/>
          <w:szCs w:val="24"/>
        </w:rPr>
        <w:t xml:space="preserve"> </w:t>
      </w:r>
      <w:r w:rsidR="00893C87">
        <w:rPr>
          <w:i w:val="0"/>
          <w:color w:val="auto"/>
          <w:sz w:val="24"/>
          <w:szCs w:val="24"/>
        </w:rPr>
        <w:t>medida</w:t>
      </w:r>
      <w:r w:rsidR="001C640F" w:rsidRPr="001C640F">
        <w:rPr>
          <w:i w:val="0"/>
          <w:color w:val="auto"/>
          <w:sz w:val="24"/>
          <w:szCs w:val="24"/>
        </w:rPr>
        <w:t xml:space="preserve"> fundamental para a gestão do regime</w:t>
      </w:r>
      <w:r w:rsidR="00855779">
        <w:rPr>
          <w:i w:val="0"/>
          <w:color w:val="auto"/>
          <w:sz w:val="24"/>
          <w:szCs w:val="24"/>
        </w:rPr>
        <w:t xml:space="preserve">. </w:t>
      </w:r>
      <w:r w:rsidR="000632FA">
        <w:rPr>
          <w:i w:val="0"/>
          <w:color w:val="auto"/>
          <w:sz w:val="24"/>
          <w:szCs w:val="24"/>
        </w:rPr>
        <w:t>Com a palavra</w:t>
      </w:r>
      <w:r w:rsidR="00855779">
        <w:rPr>
          <w:i w:val="0"/>
          <w:color w:val="auto"/>
          <w:sz w:val="24"/>
          <w:szCs w:val="24"/>
        </w:rPr>
        <w:t xml:space="preserve">, o Sr. Evandro José Morello </w:t>
      </w:r>
      <w:r w:rsidR="00A868D7">
        <w:rPr>
          <w:i w:val="0"/>
          <w:color w:val="auto"/>
          <w:sz w:val="24"/>
          <w:szCs w:val="24"/>
        </w:rPr>
        <w:t>indagou se as bases integradas do INSS já têm a biometria digital</w:t>
      </w:r>
      <w:r w:rsidR="000632FA">
        <w:rPr>
          <w:i w:val="0"/>
          <w:color w:val="auto"/>
          <w:sz w:val="24"/>
          <w:szCs w:val="24"/>
        </w:rPr>
        <w:t xml:space="preserve"> </w:t>
      </w:r>
      <w:r w:rsidR="00A868D7">
        <w:rPr>
          <w:i w:val="0"/>
          <w:color w:val="auto"/>
          <w:sz w:val="24"/>
          <w:szCs w:val="24"/>
        </w:rPr>
        <w:t xml:space="preserve">e como se dá os batimentos de informações da base de dados do Banco do Brasil. Em rápida contribuição, o Sr. Fernando Antônio Duarte Dantas sugeriu que o sistema de identificação lançado pelo Banco do Brasil fosse ampliado para toda a rede </w:t>
      </w:r>
      <w:r w:rsidR="000632FA">
        <w:rPr>
          <w:i w:val="0"/>
          <w:color w:val="auto"/>
          <w:sz w:val="24"/>
          <w:szCs w:val="24"/>
        </w:rPr>
        <w:t xml:space="preserve">bancária </w:t>
      </w:r>
      <w:r w:rsidR="00A868D7">
        <w:rPr>
          <w:i w:val="0"/>
          <w:color w:val="auto"/>
          <w:sz w:val="24"/>
          <w:szCs w:val="24"/>
        </w:rPr>
        <w:t>o quanto antes</w:t>
      </w:r>
      <w:r w:rsidR="00356227">
        <w:rPr>
          <w:i w:val="0"/>
          <w:color w:val="auto"/>
          <w:sz w:val="24"/>
          <w:szCs w:val="24"/>
        </w:rPr>
        <w:t xml:space="preserve">, inclusive com a participação e apoio da </w:t>
      </w:r>
      <w:r w:rsidR="00356227" w:rsidRPr="00356227">
        <w:rPr>
          <w:i w:val="0"/>
          <w:color w:val="auto"/>
          <w:sz w:val="24"/>
          <w:szCs w:val="24"/>
        </w:rPr>
        <w:t xml:space="preserve">Federação Nacional dos Bancos </w:t>
      </w:r>
      <w:r w:rsidR="00973239">
        <w:rPr>
          <w:i w:val="0"/>
          <w:color w:val="auto"/>
          <w:sz w:val="24"/>
          <w:szCs w:val="24"/>
        </w:rPr>
        <w:t>(</w:t>
      </w:r>
      <w:r w:rsidR="00356227">
        <w:rPr>
          <w:i w:val="0"/>
          <w:color w:val="auto"/>
          <w:sz w:val="24"/>
          <w:szCs w:val="24"/>
        </w:rPr>
        <w:t>FENABAN</w:t>
      </w:r>
      <w:r w:rsidR="00973239">
        <w:rPr>
          <w:i w:val="0"/>
          <w:color w:val="auto"/>
          <w:sz w:val="24"/>
          <w:szCs w:val="24"/>
        </w:rPr>
        <w:t>)</w:t>
      </w:r>
      <w:r w:rsidR="00356227">
        <w:rPr>
          <w:i w:val="0"/>
          <w:color w:val="auto"/>
          <w:sz w:val="24"/>
          <w:szCs w:val="24"/>
        </w:rPr>
        <w:t xml:space="preserve">. Em seguida, a Sra. Tônia </w:t>
      </w:r>
      <w:r w:rsidR="00356227" w:rsidRPr="00356227">
        <w:rPr>
          <w:i w:val="0"/>
          <w:color w:val="auto"/>
          <w:sz w:val="24"/>
          <w:szCs w:val="24"/>
        </w:rPr>
        <w:t>Andrea Inocentini Galleti</w:t>
      </w:r>
      <w:r w:rsidR="009C7667">
        <w:rPr>
          <w:i w:val="0"/>
          <w:color w:val="auto"/>
          <w:sz w:val="24"/>
          <w:szCs w:val="24"/>
        </w:rPr>
        <w:t xml:space="preserve"> perguntou se não haveria a possibilidade de</w:t>
      </w:r>
      <w:r w:rsidR="00893C87">
        <w:rPr>
          <w:i w:val="0"/>
          <w:color w:val="auto"/>
          <w:sz w:val="24"/>
          <w:szCs w:val="24"/>
        </w:rPr>
        <w:t xml:space="preserve"> se</w:t>
      </w:r>
      <w:r w:rsidR="009C7667" w:rsidRPr="009C7667">
        <w:t xml:space="preserve"> </w:t>
      </w:r>
      <w:r w:rsidR="009C7667" w:rsidRPr="009C7667">
        <w:rPr>
          <w:i w:val="0"/>
          <w:color w:val="auto"/>
          <w:sz w:val="24"/>
          <w:szCs w:val="24"/>
        </w:rPr>
        <w:t xml:space="preserve">estender </w:t>
      </w:r>
      <w:r w:rsidR="009C7667">
        <w:rPr>
          <w:i w:val="0"/>
          <w:color w:val="auto"/>
          <w:sz w:val="24"/>
          <w:szCs w:val="24"/>
        </w:rPr>
        <w:t>a prova de vida a</w:t>
      </w:r>
      <w:r w:rsidR="009C7667" w:rsidRPr="009C7667">
        <w:rPr>
          <w:i w:val="0"/>
          <w:color w:val="auto"/>
          <w:sz w:val="24"/>
          <w:szCs w:val="24"/>
        </w:rPr>
        <w:t xml:space="preserve"> todas as entidades que têm convênio com</w:t>
      </w:r>
      <w:r w:rsidR="00893C87">
        <w:rPr>
          <w:i w:val="0"/>
          <w:color w:val="auto"/>
          <w:sz w:val="24"/>
          <w:szCs w:val="24"/>
        </w:rPr>
        <w:t xml:space="preserve"> o</w:t>
      </w:r>
      <w:r w:rsidR="009C7667" w:rsidRPr="009C7667">
        <w:rPr>
          <w:i w:val="0"/>
          <w:color w:val="auto"/>
          <w:sz w:val="24"/>
          <w:szCs w:val="24"/>
        </w:rPr>
        <w:t xml:space="preserve"> INSS</w:t>
      </w:r>
      <w:r w:rsidR="00973239">
        <w:rPr>
          <w:i w:val="0"/>
          <w:color w:val="auto"/>
          <w:sz w:val="24"/>
          <w:szCs w:val="24"/>
        </w:rPr>
        <w:t>,</w:t>
      </w:r>
      <w:r w:rsidR="009C7667" w:rsidRPr="009C7667">
        <w:rPr>
          <w:i w:val="0"/>
          <w:color w:val="auto"/>
          <w:sz w:val="24"/>
          <w:szCs w:val="24"/>
        </w:rPr>
        <w:t xml:space="preserve"> por meio do INSS Digital, facilitando o acesso </w:t>
      </w:r>
      <w:r w:rsidR="009C7667">
        <w:rPr>
          <w:i w:val="0"/>
          <w:color w:val="auto"/>
          <w:sz w:val="24"/>
          <w:szCs w:val="24"/>
        </w:rPr>
        <w:t>e</w:t>
      </w:r>
      <w:r w:rsidR="009C7667" w:rsidRPr="009C7667">
        <w:rPr>
          <w:i w:val="0"/>
          <w:color w:val="auto"/>
          <w:sz w:val="24"/>
          <w:szCs w:val="24"/>
        </w:rPr>
        <w:t xml:space="preserve"> não</w:t>
      </w:r>
      <w:r w:rsidR="00893C87">
        <w:rPr>
          <w:i w:val="0"/>
          <w:color w:val="auto"/>
          <w:sz w:val="24"/>
          <w:szCs w:val="24"/>
        </w:rPr>
        <w:t xml:space="preserve"> se</w:t>
      </w:r>
      <w:r w:rsidR="009C7667" w:rsidRPr="009C7667">
        <w:rPr>
          <w:i w:val="0"/>
          <w:color w:val="auto"/>
          <w:sz w:val="24"/>
          <w:szCs w:val="24"/>
        </w:rPr>
        <w:t xml:space="preserve"> limitando</w:t>
      </w:r>
      <w:r w:rsidR="00893C87">
        <w:rPr>
          <w:i w:val="0"/>
          <w:color w:val="auto"/>
          <w:sz w:val="24"/>
          <w:szCs w:val="24"/>
        </w:rPr>
        <w:t xml:space="preserve"> a tão</w:t>
      </w:r>
      <w:r w:rsidR="009C7667" w:rsidRPr="009C7667">
        <w:rPr>
          <w:i w:val="0"/>
          <w:color w:val="auto"/>
          <w:sz w:val="24"/>
          <w:szCs w:val="24"/>
        </w:rPr>
        <w:t xml:space="preserve"> somente bancos e aplicativos</w:t>
      </w:r>
      <w:r w:rsidR="009C7667">
        <w:rPr>
          <w:i w:val="0"/>
          <w:color w:val="auto"/>
          <w:sz w:val="24"/>
          <w:szCs w:val="24"/>
        </w:rPr>
        <w:t>.</w:t>
      </w:r>
      <w:r w:rsidR="00EA2913">
        <w:rPr>
          <w:i w:val="0"/>
          <w:color w:val="auto"/>
          <w:sz w:val="24"/>
          <w:szCs w:val="24"/>
        </w:rPr>
        <w:t xml:space="preserve"> Fazendo uso da palavra, o Sr. Natal Léo parabenizou o Banco do Brasil pela bela iniciativa e perguntou ao Sr. Alessandro</w:t>
      </w:r>
      <w:r w:rsidR="009432A7">
        <w:rPr>
          <w:i w:val="0"/>
          <w:color w:val="auto"/>
          <w:sz w:val="24"/>
          <w:szCs w:val="24"/>
        </w:rPr>
        <w:t xml:space="preserve"> </w:t>
      </w:r>
      <w:r w:rsidR="009432A7" w:rsidRPr="005A7196">
        <w:rPr>
          <w:i w:val="0"/>
          <w:color w:val="auto"/>
          <w:sz w:val="24"/>
          <w:szCs w:val="24"/>
        </w:rPr>
        <w:t>Roosevelt Silva Ribeir</w:t>
      </w:r>
      <w:r w:rsidR="009432A7">
        <w:rPr>
          <w:i w:val="0"/>
          <w:color w:val="auto"/>
          <w:sz w:val="24"/>
          <w:szCs w:val="24"/>
        </w:rPr>
        <w:t>o</w:t>
      </w:r>
      <w:r w:rsidR="00EA2913">
        <w:rPr>
          <w:i w:val="0"/>
          <w:color w:val="auto"/>
          <w:sz w:val="24"/>
          <w:szCs w:val="24"/>
        </w:rPr>
        <w:t xml:space="preserve"> como est</w:t>
      </w:r>
      <w:r w:rsidR="00893C87">
        <w:rPr>
          <w:i w:val="0"/>
          <w:color w:val="auto"/>
          <w:sz w:val="24"/>
          <w:szCs w:val="24"/>
        </w:rPr>
        <w:t>ava</w:t>
      </w:r>
      <w:r w:rsidR="00EA2913">
        <w:rPr>
          <w:i w:val="0"/>
          <w:color w:val="auto"/>
          <w:sz w:val="24"/>
          <w:szCs w:val="24"/>
        </w:rPr>
        <w:t xml:space="preserve"> o andamento da fila para a realização da prova de vida. Respondendo aos questionamentos, o </w:t>
      </w:r>
      <w:r w:rsidR="00893C87">
        <w:rPr>
          <w:i w:val="0"/>
          <w:color w:val="auto"/>
          <w:sz w:val="24"/>
          <w:szCs w:val="24"/>
        </w:rPr>
        <w:t>Diretor de Benefícios do INSS</w:t>
      </w:r>
      <w:r w:rsidR="00EA2913">
        <w:rPr>
          <w:i w:val="0"/>
          <w:color w:val="auto"/>
          <w:sz w:val="24"/>
          <w:szCs w:val="24"/>
        </w:rPr>
        <w:t xml:space="preserve"> respondeu</w:t>
      </w:r>
      <w:r w:rsidR="00973239">
        <w:rPr>
          <w:i w:val="0"/>
          <w:color w:val="auto"/>
          <w:sz w:val="24"/>
          <w:szCs w:val="24"/>
        </w:rPr>
        <w:t>,</w:t>
      </w:r>
      <w:r w:rsidR="00EA2913">
        <w:rPr>
          <w:i w:val="0"/>
          <w:color w:val="auto"/>
          <w:sz w:val="24"/>
          <w:szCs w:val="24"/>
        </w:rPr>
        <w:t xml:space="preserve"> ao Sr. Evandro</w:t>
      </w:r>
      <w:r w:rsidR="00FB20BD" w:rsidRPr="00FB20BD">
        <w:t xml:space="preserve"> </w:t>
      </w:r>
      <w:r w:rsidR="00FB20BD" w:rsidRPr="00FB20BD">
        <w:rPr>
          <w:i w:val="0"/>
          <w:color w:val="auto"/>
          <w:sz w:val="24"/>
          <w:szCs w:val="24"/>
        </w:rPr>
        <w:t>José Morello</w:t>
      </w:r>
      <w:r w:rsidR="00973239">
        <w:rPr>
          <w:i w:val="0"/>
          <w:color w:val="auto"/>
          <w:sz w:val="24"/>
          <w:szCs w:val="24"/>
        </w:rPr>
        <w:t>,</w:t>
      </w:r>
      <w:r w:rsidR="00EA2913">
        <w:rPr>
          <w:i w:val="0"/>
          <w:color w:val="auto"/>
          <w:sz w:val="24"/>
          <w:szCs w:val="24"/>
        </w:rPr>
        <w:t xml:space="preserve"> que o sistema de biometria digital </w:t>
      </w:r>
      <w:r w:rsidR="00973239">
        <w:rPr>
          <w:i w:val="0"/>
          <w:color w:val="auto"/>
          <w:sz w:val="24"/>
          <w:szCs w:val="24"/>
        </w:rPr>
        <w:t>em</w:t>
      </w:r>
      <w:r w:rsidR="00EA2913">
        <w:rPr>
          <w:i w:val="0"/>
          <w:color w:val="auto"/>
          <w:sz w:val="24"/>
          <w:szCs w:val="24"/>
        </w:rPr>
        <w:t xml:space="preserve"> </w:t>
      </w:r>
      <w:r w:rsidR="00973239">
        <w:rPr>
          <w:i w:val="0"/>
          <w:color w:val="auto"/>
          <w:sz w:val="24"/>
          <w:szCs w:val="24"/>
        </w:rPr>
        <w:t xml:space="preserve">desenvolvimento </w:t>
      </w:r>
      <w:r w:rsidR="00EA2913">
        <w:rPr>
          <w:i w:val="0"/>
          <w:color w:val="auto"/>
          <w:sz w:val="24"/>
          <w:szCs w:val="24"/>
        </w:rPr>
        <w:t>pela DATAPREV é mais complexo</w:t>
      </w:r>
      <w:r w:rsidR="00973239">
        <w:rPr>
          <w:i w:val="0"/>
          <w:color w:val="auto"/>
          <w:sz w:val="24"/>
          <w:szCs w:val="24"/>
        </w:rPr>
        <w:t>, uma vez</w:t>
      </w:r>
      <w:r w:rsidR="007F28D4">
        <w:rPr>
          <w:i w:val="0"/>
          <w:color w:val="auto"/>
          <w:sz w:val="24"/>
          <w:szCs w:val="24"/>
        </w:rPr>
        <w:t xml:space="preserve"> que abrangerá toda a população brasileira, quando cruzados com a</w:t>
      </w:r>
      <w:r w:rsidR="00893C87">
        <w:rPr>
          <w:i w:val="0"/>
          <w:color w:val="auto"/>
          <w:sz w:val="24"/>
          <w:szCs w:val="24"/>
        </w:rPr>
        <w:t>s</w:t>
      </w:r>
      <w:r w:rsidR="007F28D4">
        <w:rPr>
          <w:i w:val="0"/>
          <w:color w:val="auto"/>
          <w:sz w:val="24"/>
          <w:szCs w:val="24"/>
        </w:rPr>
        <w:t xml:space="preserve"> bases de dados do TSE e DENATRAN, enquanto </w:t>
      </w:r>
      <w:r w:rsidR="00973239">
        <w:rPr>
          <w:i w:val="0"/>
          <w:color w:val="auto"/>
          <w:sz w:val="24"/>
          <w:szCs w:val="24"/>
        </w:rPr>
        <w:t xml:space="preserve">que </w:t>
      </w:r>
      <w:r w:rsidR="007F28D4">
        <w:rPr>
          <w:i w:val="0"/>
          <w:color w:val="auto"/>
          <w:sz w:val="24"/>
          <w:szCs w:val="24"/>
        </w:rPr>
        <w:t>as agências bancárias têm algo em torno de um milhão e meio de pessoas com biometria cadastrada. Explicou que</w:t>
      </w:r>
      <w:r w:rsidR="00973239">
        <w:rPr>
          <w:i w:val="0"/>
          <w:color w:val="auto"/>
          <w:sz w:val="24"/>
          <w:szCs w:val="24"/>
        </w:rPr>
        <w:t>,</w:t>
      </w:r>
      <w:r w:rsidR="007F28D4">
        <w:rPr>
          <w:i w:val="0"/>
          <w:color w:val="auto"/>
          <w:sz w:val="24"/>
          <w:szCs w:val="24"/>
        </w:rPr>
        <w:t xml:space="preserve"> devido </w:t>
      </w:r>
      <w:r w:rsidR="000632FA">
        <w:rPr>
          <w:i w:val="0"/>
          <w:color w:val="auto"/>
          <w:sz w:val="24"/>
          <w:szCs w:val="24"/>
        </w:rPr>
        <w:t>a</w:t>
      </w:r>
      <w:r w:rsidR="007F28D4">
        <w:rPr>
          <w:i w:val="0"/>
          <w:color w:val="auto"/>
          <w:sz w:val="24"/>
          <w:szCs w:val="24"/>
        </w:rPr>
        <w:t xml:space="preserve">o processo licitatório e </w:t>
      </w:r>
      <w:r w:rsidR="00893C87">
        <w:rPr>
          <w:i w:val="0"/>
          <w:color w:val="auto"/>
          <w:sz w:val="24"/>
          <w:szCs w:val="24"/>
        </w:rPr>
        <w:t>à</w:t>
      </w:r>
      <w:r w:rsidR="007F28D4">
        <w:rPr>
          <w:i w:val="0"/>
          <w:color w:val="auto"/>
          <w:sz w:val="24"/>
          <w:szCs w:val="24"/>
        </w:rPr>
        <w:t xml:space="preserve"> dificuldade </w:t>
      </w:r>
      <w:r w:rsidR="00893C87">
        <w:rPr>
          <w:i w:val="0"/>
          <w:color w:val="auto"/>
          <w:sz w:val="24"/>
          <w:szCs w:val="24"/>
        </w:rPr>
        <w:t>de</w:t>
      </w:r>
      <w:r w:rsidR="007F28D4">
        <w:rPr>
          <w:i w:val="0"/>
          <w:color w:val="auto"/>
          <w:sz w:val="24"/>
          <w:szCs w:val="24"/>
        </w:rPr>
        <w:t xml:space="preserve"> captação de recursos, a DATAPREV só conseguiu a aquisição da</w:t>
      </w:r>
      <w:r w:rsidR="007F28D4" w:rsidRPr="007F28D4">
        <w:rPr>
          <w:i w:val="0"/>
          <w:color w:val="auto"/>
          <w:sz w:val="24"/>
          <w:szCs w:val="24"/>
        </w:rPr>
        <w:t xml:space="preserve"> ferramenta</w:t>
      </w:r>
      <w:r w:rsidR="007F28D4">
        <w:rPr>
          <w:i w:val="0"/>
          <w:color w:val="auto"/>
          <w:sz w:val="24"/>
          <w:szCs w:val="24"/>
        </w:rPr>
        <w:t xml:space="preserve"> de</w:t>
      </w:r>
      <w:r w:rsidR="007F28D4" w:rsidRPr="007F28D4">
        <w:rPr>
          <w:i w:val="0"/>
          <w:color w:val="auto"/>
          <w:sz w:val="24"/>
          <w:szCs w:val="24"/>
        </w:rPr>
        <w:t xml:space="preserve"> desenvolvimento do processo de biometria</w:t>
      </w:r>
      <w:r w:rsidR="007F28D4">
        <w:rPr>
          <w:i w:val="0"/>
          <w:color w:val="auto"/>
          <w:sz w:val="24"/>
          <w:szCs w:val="24"/>
        </w:rPr>
        <w:t xml:space="preserve"> </w:t>
      </w:r>
      <w:r w:rsidR="00973239">
        <w:rPr>
          <w:i w:val="0"/>
          <w:color w:val="auto"/>
          <w:sz w:val="24"/>
          <w:szCs w:val="24"/>
        </w:rPr>
        <w:t xml:space="preserve">em </w:t>
      </w:r>
      <w:r w:rsidR="007F28D4">
        <w:rPr>
          <w:i w:val="0"/>
          <w:color w:val="auto"/>
          <w:sz w:val="24"/>
          <w:szCs w:val="24"/>
        </w:rPr>
        <w:t>final de fevereiro</w:t>
      </w:r>
      <w:r w:rsidR="00973239">
        <w:rPr>
          <w:i w:val="0"/>
          <w:color w:val="auto"/>
          <w:sz w:val="24"/>
          <w:szCs w:val="24"/>
        </w:rPr>
        <w:t xml:space="preserve"> de 2021</w:t>
      </w:r>
      <w:r w:rsidR="007F28D4">
        <w:rPr>
          <w:i w:val="0"/>
          <w:color w:val="auto"/>
          <w:sz w:val="24"/>
          <w:szCs w:val="24"/>
        </w:rPr>
        <w:t>, passando agora para a fase dos testes</w:t>
      </w:r>
      <w:r w:rsidR="00D00D57">
        <w:rPr>
          <w:i w:val="0"/>
          <w:color w:val="auto"/>
          <w:sz w:val="24"/>
          <w:szCs w:val="24"/>
        </w:rPr>
        <w:t>.</w:t>
      </w:r>
      <w:r w:rsidR="007F28D4">
        <w:rPr>
          <w:i w:val="0"/>
          <w:color w:val="auto"/>
          <w:sz w:val="24"/>
          <w:szCs w:val="24"/>
        </w:rPr>
        <w:t xml:space="preserve"> </w:t>
      </w:r>
      <w:r w:rsidR="00D00D57">
        <w:rPr>
          <w:i w:val="0"/>
          <w:color w:val="auto"/>
          <w:sz w:val="24"/>
          <w:szCs w:val="24"/>
        </w:rPr>
        <w:t>S</w:t>
      </w:r>
      <w:r w:rsidR="003441E9">
        <w:rPr>
          <w:i w:val="0"/>
          <w:color w:val="auto"/>
          <w:sz w:val="24"/>
          <w:szCs w:val="24"/>
        </w:rPr>
        <w:t xml:space="preserve">alientou que já existem </w:t>
      </w:r>
      <w:r w:rsidR="00893C87">
        <w:rPr>
          <w:i w:val="0"/>
          <w:color w:val="auto"/>
          <w:sz w:val="24"/>
          <w:szCs w:val="24"/>
        </w:rPr>
        <w:t>tratativas</w:t>
      </w:r>
      <w:r w:rsidR="003441E9">
        <w:rPr>
          <w:i w:val="0"/>
          <w:color w:val="auto"/>
          <w:sz w:val="24"/>
          <w:szCs w:val="24"/>
        </w:rPr>
        <w:t xml:space="preserve"> com </w:t>
      </w:r>
      <w:r w:rsidR="00893C87">
        <w:rPr>
          <w:i w:val="0"/>
          <w:color w:val="auto"/>
          <w:sz w:val="24"/>
          <w:szCs w:val="24"/>
        </w:rPr>
        <w:t xml:space="preserve">a </w:t>
      </w:r>
      <w:r w:rsidR="003441E9">
        <w:rPr>
          <w:i w:val="0"/>
          <w:color w:val="auto"/>
          <w:sz w:val="24"/>
          <w:szCs w:val="24"/>
        </w:rPr>
        <w:t>FEBRABAN</w:t>
      </w:r>
      <w:r w:rsidR="00893C87">
        <w:rPr>
          <w:i w:val="0"/>
          <w:color w:val="auto"/>
          <w:sz w:val="24"/>
          <w:szCs w:val="24"/>
        </w:rPr>
        <w:t>,</w:t>
      </w:r>
      <w:r w:rsidR="003441E9">
        <w:rPr>
          <w:i w:val="0"/>
          <w:color w:val="auto"/>
          <w:sz w:val="24"/>
          <w:szCs w:val="24"/>
        </w:rPr>
        <w:t xml:space="preserve"> </w:t>
      </w:r>
      <w:r w:rsidR="00893C87">
        <w:rPr>
          <w:i w:val="0"/>
          <w:color w:val="auto"/>
          <w:sz w:val="24"/>
          <w:szCs w:val="24"/>
        </w:rPr>
        <w:t>no sentido de</w:t>
      </w:r>
      <w:r w:rsidR="003441E9">
        <w:rPr>
          <w:i w:val="0"/>
          <w:color w:val="auto"/>
          <w:sz w:val="24"/>
          <w:szCs w:val="24"/>
        </w:rPr>
        <w:t xml:space="preserve"> que </w:t>
      </w:r>
      <w:r w:rsidR="007F28D4">
        <w:rPr>
          <w:i w:val="0"/>
          <w:color w:val="auto"/>
          <w:sz w:val="24"/>
          <w:szCs w:val="24"/>
        </w:rPr>
        <w:t xml:space="preserve">o </w:t>
      </w:r>
      <w:r w:rsidR="003441E9">
        <w:rPr>
          <w:i w:val="0"/>
          <w:color w:val="auto"/>
          <w:sz w:val="24"/>
          <w:szCs w:val="24"/>
        </w:rPr>
        <w:t xml:space="preserve">modelo do </w:t>
      </w:r>
      <w:r w:rsidR="007F28D4">
        <w:rPr>
          <w:i w:val="0"/>
          <w:color w:val="auto"/>
          <w:sz w:val="24"/>
          <w:szCs w:val="24"/>
        </w:rPr>
        <w:t xml:space="preserve">sistema </w:t>
      </w:r>
      <w:r w:rsidR="003441E9">
        <w:rPr>
          <w:i w:val="0"/>
          <w:color w:val="auto"/>
          <w:sz w:val="24"/>
          <w:szCs w:val="24"/>
        </w:rPr>
        <w:t>s</w:t>
      </w:r>
      <w:r w:rsidR="007F28D4">
        <w:rPr>
          <w:i w:val="0"/>
          <w:color w:val="auto"/>
          <w:sz w:val="24"/>
          <w:szCs w:val="24"/>
        </w:rPr>
        <w:t>e</w:t>
      </w:r>
      <w:r w:rsidR="00893C87">
        <w:rPr>
          <w:i w:val="0"/>
          <w:color w:val="auto"/>
          <w:sz w:val="24"/>
          <w:szCs w:val="24"/>
        </w:rPr>
        <w:t>ja</w:t>
      </w:r>
      <w:r w:rsidR="007F28D4">
        <w:rPr>
          <w:i w:val="0"/>
          <w:color w:val="auto"/>
          <w:sz w:val="24"/>
          <w:szCs w:val="24"/>
        </w:rPr>
        <w:t xml:space="preserve"> ampliado </w:t>
      </w:r>
      <w:r w:rsidR="003441E9">
        <w:rPr>
          <w:i w:val="0"/>
          <w:color w:val="auto"/>
          <w:sz w:val="24"/>
          <w:szCs w:val="24"/>
        </w:rPr>
        <w:t xml:space="preserve">e disponibilizado </w:t>
      </w:r>
      <w:r w:rsidR="007F28D4">
        <w:rPr>
          <w:i w:val="0"/>
          <w:color w:val="auto"/>
          <w:sz w:val="24"/>
          <w:szCs w:val="24"/>
        </w:rPr>
        <w:t>para toda a rede bancária</w:t>
      </w:r>
      <w:r w:rsidR="003441E9">
        <w:rPr>
          <w:i w:val="0"/>
          <w:color w:val="auto"/>
          <w:sz w:val="24"/>
          <w:szCs w:val="24"/>
        </w:rPr>
        <w:t>. Respondendo a indagação da Sra. Tônia</w:t>
      </w:r>
      <w:r w:rsidR="009432A7">
        <w:rPr>
          <w:i w:val="0"/>
          <w:color w:val="auto"/>
          <w:sz w:val="24"/>
          <w:szCs w:val="24"/>
        </w:rPr>
        <w:t xml:space="preserve"> Andrea Inocentini</w:t>
      </w:r>
      <w:r w:rsidR="003441E9">
        <w:rPr>
          <w:i w:val="0"/>
          <w:color w:val="auto"/>
          <w:sz w:val="24"/>
          <w:szCs w:val="24"/>
        </w:rPr>
        <w:t xml:space="preserve"> Galleti</w:t>
      </w:r>
      <w:r w:rsidR="004E4569">
        <w:rPr>
          <w:i w:val="0"/>
          <w:color w:val="auto"/>
          <w:sz w:val="24"/>
          <w:szCs w:val="24"/>
        </w:rPr>
        <w:t>,</w:t>
      </w:r>
      <w:r w:rsidR="003441E9">
        <w:rPr>
          <w:i w:val="0"/>
          <w:color w:val="auto"/>
          <w:sz w:val="24"/>
          <w:szCs w:val="24"/>
        </w:rPr>
        <w:t xml:space="preserve"> explicou que </w:t>
      </w:r>
      <w:r w:rsidR="00973239">
        <w:rPr>
          <w:i w:val="0"/>
          <w:color w:val="auto"/>
          <w:sz w:val="24"/>
          <w:szCs w:val="24"/>
        </w:rPr>
        <w:t>existe um</w:t>
      </w:r>
      <w:r w:rsidR="004E4569">
        <w:rPr>
          <w:i w:val="0"/>
          <w:color w:val="auto"/>
          <w:sz w:val="24"/>
          <w:szCs w:val="24"/>
        </w:rPr>
        <w:t xml:space="preserve"> problema de</w:t>
      </w:r>
      <w:r w:rsidR="003441E9">
        <w:rPr>
          <w:i w:val="0"/>
          <w:color w:val="auto"/>
          <w:sz w:val="24"/>
          <w:szCs w:val="24"/>
        </w:rPr>
        <w:t xml:space="preserve"> responsabili</w:t>
      </w:r>
      <w:r w:rsidR="004E4569">
        <w:rPr>
          <w:i w:val="0"/>
          <w:color w:val="auto"/>
          <w:sz w:val="24"/>
          <w:szCs w:val="24"/>
        </w:rPr>
        <w:t>zação</w:t>
      </w:r>
      <w:r w:rsidR="00893C87">
        <w:rPr>
          <w:i w:val="0"/>
          <w:color w:val="auto"/>
          <w:sz w:val="24"/>
          <w:szCs w:val="24"/>
        </w:rPr>
        <w:t xml:space="preserve"> e</w:t>
      </w:r>
      <w:r w:rsidR="003441E9">
        <w:rPr>
          <w:i w:val="0"/>
          <w:color w:val="auto"/>
          <w:sz w:val="24"/>
          <w:szCs w:val="24"/>
        </w:rPr>
        <w:t>,</w:t>
      </w:r>
      <w:r w:rsidR="004E4569">
        <w:rPr>
          <w:i w:val="0"/>
          <w:color w:val="auto"/>
          <w:sz w:val="24"/>
          <w:szCs w:val="24"/>
        </w:rPr>
        <w:t xml:space="preserve"> por isso não </w:t>
      </w:r>
      <w:r w:rsidR="00893C87">
        <w:rPr>
          <w:i w:val="0"/>
          <w:color w:val="auto"/>
          <w:sz w:val="24"/>
          <w:szCs w:val="24"/>
        </w:rPr>
        <w:t>se utiliza</w:t>
      </w:r>
      <w:r w:rsidR="004E4569">
        <w:rPr>
          <w:i w:val="0"/>
          <w:color w:val="auto"/>
          <w:sz w:val="24"/>
          <w:szCs w:val="24"/>
        </w:rPr>
        <w:t xml:space="preserve"> o INSS Digital</w:t>
      </w:r>
      <w:r w:rsidR="00893C87">
        <w:rPr>
          <w:i w:val="0"/>
          <w:color w:val="auto"/>
          <w:sz w:val="24"/>
          <w:szCs w:val="24"/>
        </w:rPr>
        <w:t xml:space="preserve"> como alternativa à realização da prova de vida</w:t>
      </w:r>
      <w:r w:rsidR="004E4569">
        <w:rPr>
          <w:i w:val="0"/>
          <w:color w:val="auto"/>
          <w:sz w:val="24"/>
          <w:szCs w:val="24"/>
        </w:rPr>
        <w:t>. Aduziu que</w:t>
      </w:r>
      <w:r w:rsidR="00973239">
        <w:rPr>
          <w:i w:val="0"/>
          <w:color w:val="auto"/>
          <w:sz w:val="24"/>
          <w:szCs w:val="24"/>
        </w:rPr>
        <w:t>,</w:t>
      </w:r>
      <w:r w:rsidR="004E4569">
        <w:rPr>
          <w:i w:val="0"/>
          <w:color w:val="auto"/>
          <w:sz w:val="24"/>
          <w:szCs w:val="24"/>
        </w:rPr>
        <w:t xml:space="preserve"> quando o beneficiário faz a </w:t>
      </w:r>
      <w:r w:rsidR="00973239">
        <w:rPr>
          <w:i w:val="0"/>
          <w:color w:val="auto"/>
          <w:sz w:val="24"/>
          <w:szCs w:val="24"/>
        </w:rPr>
        <w:t>“</w:t>
      </w:r>
      <w:r w:rsidR="004E4569">
        <w:rPr>
          <w:i w:val="0"/>
          <w:color w:val="auto"/>
          <w:sz w:val="24"/>
          <w:szCs w:val="24"/>
        </w:rPr>
        <w:t>fé de vida</w:t>
      </w:r>
      <w:r w:rsidR="00973239">
        <w:rPr>
          <w:i w:val="0"/>
          <w:color w:val="auto"/>
          <w:sz w:val="24"/>
          <w:szCs w:val="24"/>
        </w:rPr>
        <w:t>”</w:t>
      </w:r>
      <w:r w:rsidR="004E4569">
        <w:rPr>
          <w:i w:val="0"/>
          <w:color w:val="auto"/>
          <w:sz w:val="24"/>
          <w:szCs w:val="24"/>
        </w:rPr>
        <w:t xml:space="preserve"> </w:t>
      </w:r>
      <w:r w:rsidR="00973239">
        <w:rPr>
          <w:i w:val="0"/>
          <w:color w:val="auto"/>
          <w:sz w:val="24"/>
          <w:szCs w:val="24"/>
        </w:rPr>
        <w:t xml:space="preserve">pelo </w:t>
      </w:r>
      <w:r w:rsidR="004E4569">
        <w:rPr>
          <w:i w:val="0"/>
          <w:color w:val="auto"/>
          <w:sz w:val="24"/>
          <w:szCs w:val="24"/>
        </w:rPr>
        <w:t>aplicativo do INSS</w:t>
      </w:r>
      <w:r w:rsidR="00973239">
        <w:rPr>
          <w:i w:val="0"/>
          <w:color w:val="auto"/>
          <w:sz w:val="24"/>
          <w:szCs w:val="24"/>
        </w:rPr>
        <w:t>,</w:t>
      </w:r>
      <w:r w:rsidR="004E4569">
        <w:rPr>
          <w:i w:val="0"/>
          <w:color w:val="auto"/>
          <w:sz w:val="24"/>
          <w:szCs w:val="24"/>
        </w:rPr>
        <w:t xml:space="preserve"> ou vai a uma agência, a responsabilidade </w:t>
      </w:r>
      <w:r w:rsidR="004E4569" w:rsidRPr="004E4569">
        <w:rPr>
          <w:i w:val="0"/>
          <w:color w:val="auto"/>
          <w:sz w:val="24"/>
          <w:szCs w:val="24"/>
        </w:rPr>
        <w:t>é do INSS que está identificando aquela pessoa</w:t>
      </w:r>
      <w:r w:rsidR="004E4569">
        <w:rPr>
          <w:i w:val="0"/>
          <w:color w:val="auto"/>
          <w:sz w:val="24"/>
          <w:szCs w:val="24"/>
        </w:rPr>
        <w:t>.</w:t>
      </w:r>
      <w:r w:rsidR="003441E9">
        <w:rPr>
          <w:i w:val="0"/>
          <w:color w:val="auto"/>
          <w:sz w:val="24"/>
          <w:szCs w:val="24"/>
        </w:rPr>
        <w:t xml:space="preserve"> </w:t>
      </w:r>
      <w:r w:rsidR="004E4569">
        <w:rPr>
          <w:i w:val="0"/>
          <w:color w:val="auto"/>
          <w:sz w:val="24"/>
          <w:szCs w:val="24"/>
        </w:rPr>
        <w:t>A</w:t>
      </w:r>
      <w:r w:rsidR="00893C87">
        <w:rPr>
          <w:i w:val="0"/>
          <w:color w:val="auto"/>
          <w:sz w:val="24"/>
          <w:szCs w:val="24"/>
        </w:rPr>
        <w:t>ssim, a</w:t>
      </w:r>
      <w:r w:rsidR="003441E9">
        <w:rPr>
          <w:i w:val="0"/>
          <w:color w:val="auto"/>
          <w:sz w:val="24"/>
          <w:szCs w:val="24"/>
        </w:rPr>
        <w:t xml:space="preserve"> </w:t>
      </w:r>
      <w:r w:rsidR="00973239">
        <w:rPr>
          <w:i w:val="0"/>
          <w:color w:val="auto"/>
          <w:sz w:val="24"/>
          <w:szCs w:val="24"/>
        </w:rPr>
        <w:t>“</w:t>
      </w:r>
      <w:r w:rsidR="003441E9">
        <w:rPr>
          <w:i w:val="0"/>
          <w:color w:val="auto"/>
          <w:sz w:val="24"/>
          <w:szCs w:val="24"/>
        </w:rPr>
        <w:t>fé de vida</w:t>
      </w:r>
      <w:r w:rsidR="00973239">
        <w:rPr>
          <w:i w:val="0"/>
          <w:color w:val="auto"/>
          <w:sz w:val="24"/>
          <w:szCs w:val="24"/>
        </w:rPr>
        <w:t>”</w:t>
      </w:r>
      <w:r w:rsidR="003441E9">
        <w:rPr>
          <w:i w:val="0"/>
          <w:color w:val="auto"/>
          <w:sz w:val="24"/>
          <w:szCs w:val="24"/>
        </w:rPr>
        <w:t xml:space="preserve"> </w:t>
      </w:r>
      <w:r w:rsidR="003441E9">
        <w:rPr>
          <w:i w:val="0"/>
          <w:color w:val="auto"/>
          <w:sz w:val="24"/>
          <w:szCs w:val="24"/>
        </w:rPr>
        <w:lastRenderedPageBreak/>
        <w:t xml:space="preserve">realizada na rede bancária faz com que os bancos </w:t>
      </w:r>
      <w:r w:rsidR="00893C87">
        <w:rPr>
          <w:i w:val="0"/>
          <w:color w:val="auto"/>
          <w:sz w:val="24"/>
          <w:szCs w:val="24"/>
        </w:rPr>
        <w:t>possam ser eventualmente</w:t>
      </w:r>
      <w:r w:rsidR="003441E9">
        <w:rPr>
          <w:i w:val="0"/>
          <w:color w:val="auto"/>
          <w:sz w:val="24"/>
          <w:szCs w:val="24"/>
        </w:rPr>
        <w:t xml:space="preserve"> responsabilizados por qualquer fraude, sendo obrigados a ressarcir o INSS por </w:t>
      </w:r>
      <w:r w:rsidR="00893C87">
        <w:rPr>
          <w:i w:val="0"/>
          <w:color w:val="auto"/>
          <w:sz w:val="24"/>
          <w:szCs w:val="24"/>
        </w:rPr>
        <w:t>possíveis</w:t>
      </w:r>
      <w:r w:rsidR="003441E9">
        <w:rPr>
          <w:i w:val="0"/>
          <w:color w:val="auto"/>
          <w:sz w:val="24"/>
          <w:szCs w:val="24"/>
        </w:rPr>
        <w:t xml:space="preserve"> prejuízos</w:t>
      </w:r>
      <w:r w:rsidR="00893C87">
        <w:rPr>
          <w:i w:val="0"/>
          <w:color w:val="auto"/>
          <w:sz w:val="24"/>
          <w:szCs w:val="24"/>
        </w:rPr>
        <w:t xml:space="preserve">, </w:t>
      </w:r>
      <w:r w:rsidR="00E17373">
        <w:rPr>
          <w:i w:val="0"/>
          <w:color w:val="auto"/>
          <w:sz w:val="24"/>
          <w:szCs w:val="24"/>
        </w:rPr>
        <w:t>o que também</w:t>
      </w:r>
      <w:r w:rsidR="003441E9">
        <w:rPr>
          <w:i w:val="0"/>
          <w:color w:val="auto"/>
          <w:sz w:val="24"/>
          <w:szCs w:val="24"/>
        </w:rPr>
        <w:t xml:space="preserve"> aconteceria com os sindicatos, associações e outras instituições que adotassem o processo de fé de vida</w:t>
      </w:r>
      <w:r w:rsidR="004E4569">
        <w:rPr>
          <w:i w:val="0"/>
          <w:color w:val="auto"/>
          <w:sz w:val="24"/>
          <w:szCs w:val="24"/>
        </w:rPr>
        <w:t>,</w:t>
      </w:r>
      <w:r w:rsidR="003441E9">
        <w:rPr>
          <w:i w:val="0"/>
          <w:color w:val="auto"/>
          <w:sz w:val="24"/>
          <w:szCs w:val="24"/>
        </w:rPr>
        <w:t xml:space="preserve"> em parceria com o INSS</w:t>
      </w:r>
      <w:r w:rsidR="004E4569">
        <w:rPr>
          <w:i w:val="0"/>
          <w:color w:val="auto"/>
          <w:sz w:val="24"/>
          <w:szCs w:val="24"/>
        </w:rPr>
        <w:t xml:space="preserve"> que</w:t>
      </w:r>
      <w:r w:rsidR="00595539">
        <w:rPr>
          <w:i w:val="0"/>
          <w:color w:val="auto"/>
          <w:sz w:val="24"/>
          <w:szCs w:val="24"/>
        </w:rPr>
        <w:t>,</w:t>
      </w:r>
      <w:r w:rsidR="004E4569">
        <w:rPr>
          <w:i w:val="0"/>
          <w:color w:val="auto"/>
          <w:sz w:val="24"/>
          <w:szCs w:val="24"/>
        </w:rPr>
        <w:t xml:space="preserve"> por sua vez, implicaria </w:t>
      </w:r>
      <w:r w:rsidR="00E17373">
        <w:rPr>
          <w:i w:val="0"/>
          <w:color w:val="auto"/>
          <w:sz w:val="24"/>
          <w:szCs w:val="24"/>
        </w:rPr>
        <w:t>na necessidade de</w:t>
      </w:r>
      <w:r w:rsidR="004E4569">
        <w:rPr>
          <w:i w:val="0"/>
          <w:color w:val="auto"/>
          <w:sz w:val="24"/>
          <w:szCs w:val="24"/>
        </w:rPr>
        <w:t xml:space="preserve"> mudar</w:t>
      </w:r>
      <w:r w:rsidR="00EF61F3">
        <w:rPr>
          <w:i w:val="0"/>
          <w:color w:val="auto"/>
          <w:sz w:val="24"/>
          <w:szCs w:val="24"/>
        </w:rPr>
        <w:t xml:space="preserve"> </w:t>
      </w:r>
      <w:r w:rsidR="004E4569">
        <w:rPr>
          <w:i w:val="0"/>
          <w:color w:val="auto"/>
          <w:sz w:val="24"/>
          <w:szCs w:val="24"/>
        </w:rPr>
        <w:t>t</w:t>
      </w:r>
      <w:r w:rsidR="00EF61F3">
        <w:rPr>
          <w:i w:val="0"/>
          <w:color w:val="auto"/>
          <w:sz w:val="24"/>
          <w:szCs w:val="24"/>
        </w:rPr>
        <w:t>odo o modelo de Acordo Coletivo de Trabalho</w:t>
      </w:r>
      <w:r w:rsidR="004E4569" w:rsidRPr="004E4569">
        <w:rPr>
          <w:i w:val="0"/>
          <w:color w:val="auto"/>
          <w:sz w:val="24"/>
          <w:szCs w:val="24"/>
        </w:rPr>
        <w:t xml:space="preserve"> </w:t>
      </w:r>
      <w:r w:rsidR="00595539">
        <w:rPr>
          <w:i w:val="0"/>
          <w:color w:val="auto"/>
          <w:sz w:val="24"/>
          <w:szCs w:val="24"/>
        </w:rPr>
        <w:t>(</w:t>
      </w:r>
      <w:r w:rsidR="004E4569">
        <w:rPr>
          <w:i w:val="0"/>
          <w:color w:val="auto"/>
          <w:sz w:val="24"/>
          <w:szCs w:val="24"/>
        </w:rPr>
        <w:t>ACT</w:t>
      </w:r>
      <w:r w:rsidR="00595539">
        <w:rPr>
          <w:i w:val="0"/>
          <w:color w:val="auto"/>
          <w:sz w:val="24"/>
          <w:szCs w:val="24"/>
        </w:rPr>
        <w:t>)</w:t>
      </w:r>
      <w:r w:rsidR="00EF61F3">
        <w:rPr>
          <w:i w:val="0"/>
          <w:color w:val="auto"/>
          <w:sz w:val="24"/>
          <w:szCs w:val="24"/>
        </w:rPr>
        <w:t>, com as instituições e sindicatos</w:t>
      </w:r>
      <w:r w:rsidR="004E4569">
        <w:rPr>
          <w:i w:val="0"/>
          <w:color w:val="auto"/>
          <w:sz w:val="24"/>
          <w:szCs w:val="24"/>
        </w:rPr>
        <w:t>, uma vez que teria que ser inserida previsão</w:t>
      </w:r>
      <w:r w:rsidR="004E4569" w:rsidRPr="004E4569">
        <w:rPr>
          <w:i w:val="0"/>
          <w:color w:val="auto"/>
          <w:sz w:val="24"/>
          <w:szCs w:val="24"/>
        </w:rPr>
        <w:t xml:space="preserve"> </w:t>
      </w:r>
      <w:r w:rsidR="004E4569">
        <w:rPr>
          <w:i w:val="0"/>
          <w:color w:val="auto"/>
          <w:sz w:val="24"/>
          <w:szCs w:val="24"/>
        </w:rPr>
        <w:t>d</w:t>
      </w:r>
      <w:r w:rsidR="004E4569" w:rsidRPr="004E4569">
        <w:rPr>
          <w:i w:val="0"/>
          <w:color w:val="auto"/>
          <w:sz w:val="24"/>
          <w:szCs w:val="24"/>
        </w:rPr>
        <w:t>e</w:t>
      </w:r>
      <w:r w:rsidR="004E4569">
        <w:rPr>
          <w:i w:val="0"/>
          <w:color w:val="auto"/>
          <w:sz w:val="24"/>
          <w:szCs w:val="24"/>
        </w:rPr>
        <w:t xml:space="preserve"> t</w:t>
      </w:r>
      <w:r w:rsidR="004E4569" w:rsidRPr="004E4569">
        <w:rPr>
          <w:i w:val="0"/>
          <w:color w:val="auto"/>
          <w:sz w:val="24"/>
          <w:szCs w:val="24"/>
        </w:rPr>
        <w:t>a</w:t>
      </w:r>
      <w:r w:rsidR="004E4569">
        <w:rPr>
          <w:i w:val="0"/>
          <w:color w:val="auto"/>
          <w:sz w:val="24"/>
          <w:szCs w:val="24"/>
        </w:rPr>
        <w:t>l</w:t>
      </w:r>
      <w:r w:rsidR="004E4569" w:rsidRPr="004E4569">
        <w:rPr>
          <w:i w:val="0"/>
          <w:color w:val="auto"/>
          <w:sz w:val="24"/>
          <w:szCs w:val="24"/>
        </w:rPr>
        <w:t xml:space="preserve"> responsabilidade</w:t>
      </w:r>
      <w:r w:rsidR="004E4569">
        <w:rPr>
          <w:i w:val="0"/>
          <w:color w:val="auto"/>
          <w:sz w:val="24"/>
          <w:szCs w:val="24"/>
        </w:rPr>
        <w:t>,</w:t>
      </w:r>
      <w:r w:rsidR="00E17373">
        <w:rPr>
          <w:i w:val="0"/>
          <w:color w:val="auto"/>
          <w:sz w:val="24"/>
          <w:szCs w:val="24"/>
        </w:rPr>
        <w:t xml:space="preserve"> </w:t>
      </w:r>
      <w:r w:rsidR="004E4569" w:rsidRPr="004E4569">
        <w:rPr>
          <w:i w:val="0"/>
          <w:color w:val="auto"/>
          <w:sz w:val="24"/>
          <w:szCs w:val="24"/>
        </w:rPr>
        <w:t>o</w:t>
      </w:r>
      <w:r w:rsidR="00E17373">
        <w:rPr>
          <w:i w:val="0"/>
          <w:color w:val="auto"/>
          <w:sz w:val="24"/>
          <w:szCs w:val="24"/>
        </w:rPr>
        <w:t xml:space="preserve"> que</w:t>
      </w:r>
      <w:r w:rsidR="004E4569" w:rsidRPr="004E4569">
        <w:rPr>
          <w:i w:val="0"/>
          <w:color w:val="auto"/>
          <w:sz w:val="24"/>
          <w:szCs w:val="24"/>
        </w:rPr>
        <w:t xml:space="preserve"> geraria cus</w:t>
      </w:r>
      <w:r w:rsidR="004E4569">
        <w:rPr>
          <w:i w:val="0"/>
          <w:color w:val="auto"/>
          <w:sz w:val="24"/>
          <w:szCs w:val="24"/>
        </w:rPr>
        <w:t>t</w:t>
      </w:r>
      <w:r w:rsidR="004E4569" w:rsidRPr="004E4569">
        <w:rPr>
          <w:i w:val="0"/>
          <w:color w:val="auto"/>
          <w:sz w:val="24"/>
          <w:szCs w:val="24"/>
        </w:rPr>
        <w:t>o</w:t>
      </w:r>
      <w:r w:rsidR="004E4569">
        <w:rPr>
          <w:i w:val="0"/>
          <w:color w:val="auto"/>
          <w:sz w:val="24"/>
          <w:szCs w:val="24"/>
        </w:rPr>
        <w:t xml:space="preserve">s, </w:t>
      </w:r>
      <w:r w:rsidR="00E17373">
        <w:rPr>
          <w:i w:val="0"/>
          <w:color w:val="auto"/>
          <w:sz w:val="24"/>
          <w:szCs w:val="24"/>
        </w:rPr>
        <w:t>tornando a medida inviável</w:t>
      </w:r>
      <w:r w:rsidR="00EF61F3">
        <w:rPr>
          <w:i w:val="0"/>
          <w:color w:val="auto"/>
          <w:sz w:val="24"/>
          <w:szCs w:val="24"/>
        </w:rPr>
        <w:t>. Concluindo o bloco, informou ao Sr. Natal Léo que</w:t>
      </w:r>
      <w:r w:rsidR="00FC36AD">
        <w:rPr>
          <w:i w:val="0"/>
          <w:color w:val="auto"/>
          <w:sz w:val="24"/>
          <w:szCs w:val="24"/>
        </w:rPr>
        <w:t>,</w:t>
      </w:r>
      <w:r w:rsidR="00EF61F3">
        <w:rPr>
          <w:i w:val="0"/>
          <w:color w:val="auto"/>
          <w:sz w:val="24"/>
          <w:szCs w:val="24"/>
        </w:rPr>
        <w:t xml:space="preserve"> no momento, existem em torno de 11</w:t>
      </w:r>
      <w:r w:rsidR="004E4569">
        <w:rPr>
          <w:i w:val="0"/>
          <w:color w:val="auto"/>
          <w:sz w:val="24"/>
          <w:szCs w:val="24"/>
        </w:rPr>
        <w:t xml:space="preserve"> milhões</w:t>
      </w:r>
      <w:r w:rsidR="00EF61F3">
        <w:rPr>
          <w:i w:val="0"/>
          <w:color w:val="auto"/>
          <w:sz w:val="24"/>
          <w:szCs w:val="24"/>
        </w:rPr>
        <w:t xml:space="preserve"> de segurados com a </w:t>
      </w:r>
      <w:r w:rsidR="00FC36AD">
        <w:rPr>
          <w:i w:val="0"/>
          <w:color w:val="auto"/>
          <w:sz w:val="24"/>
          <w:szCs w:val="24"/>
        </w:rPr>
        <w:t>“</w:t>
      </w:r>
      <w:r w:rsidR="00EF61F3">
        <w:rPr>
          <w:i w:val="0"/>
          <w:color w:val="auto"/>
          <w:sz w:val="24"/>
          <w:szCs w:val="24"/>
        </w:rPr>
        <w:t>fé de vida</w:t>
      </w:r>
      <w:r w:rsidR="00FC36AD">
        <w:rPr>
          <w:i w:val="0"/>
          <w:color w:val="auto"/>
          <w:sz w:val="24"/>
          <w:szCs w:val="24"/>
        </w:rPr>
        <w:t>”</w:t>
      </w:r>
      <w:r w:rsidR="00EF61F3">
        <w:rPr>
          <w:i w:val="0"/>
          <w:color w:val="auto"/>
          <w:sz w:val="24"/>
          <w:szCs w:val="24"/>
        </w:rPr>
        <w:t xml:space="preserve"> em atraso na folha do INSS. O Sr. </w:t>
      </w:r>
      <w:r w:rsidR="00CB09C6">
        <w:rPr>
          <w:i w:val="0"/>
          <w:color w:val="auto"/>
          <w:sz w:val="24"/>
          <w:szCs w:val="24"/>
        </w:rPr>
        <w:t xml:space="preserve">Presidente </w:t>
      </w:r>
      <w:r w:rsidR="00EF61F3">
        <w:rPr>
          <w:i w:val="0"/>
          <w:color w:val="auto"/>
          <w:sz w:val="24"/>
          <w:szCs w:val="24"/>
        </w:rPr>
        <w:t>complementou</w:t>
      </w:r>
      <w:r w:rsidR="00FC36AD">
        <w:rPr>
          <w:i w:val="0"/>
          <w:color w:val="auto"/>
          <w:sz w:val="24"/>
          <w:szCs w:val="24"/>
        </w:rPr>
        <w:t>,</w:t>
      </w:r>
      <w:r w:rsidR="00EF61F3">
        <w:rPr>
          <w:i w:val="0"/>
          <w:color w:val="auto"/>
          <w:sz w:val="24"/>
          <w:szCs w:val="24"/>
        </w:rPr>
        <w:t xml:space="preserve"> salientando que o INSS vem trabalhando</w:t>
      </w:r>
      <w:r w:rsidR="00FC36AD">
        <w:rPr>
          <w:i w:val="0"/>
          <w:color w:val="auto"/>
          <w:sz w:val="24"/>
          <w:szCs w:val="24"/>
        </w:rPr>
        <w:t>,</w:t>
      </w:r>
      <w:r w:rsidR="00EF61F3">
        <w:rPr>
          <w:i w:val="0"/>
          <w:color w:val="auto"/>
          <w:sz w:val="24"/>
          <w:szCs w:val="24"/>
        </w:rPr>
        <w:t xml:space="preserve"> junto </w:t>
      </w:r>
      <w:r w:rsidR="00E17373">
        <w:rPr>
          <w:i w:val="0"/>
          <w:color w:val="auto"/>
          <w:sz w:val="24"/>
          <w:szCs w:val="24"/>
        </w:rPr>
        <w:t>a</w:t>
      </w:r>
      <w:r w:rsidR="00EF61F3">
        <w:rPr>
          <w:i w:val="0"/>
          <w:color w:val="auto"/>
          <w:sz w:val="24"/>
          <w:szCs w:val="24"/>
        </w:rPr>
        <w:t>o Governo Digital, Banco do Brasil e outras instituições</w:t>
      </w:r>
      <w:r w:rsidR="00FC36AD">
        <w:rPr>
          <w:i w:val="0"/>
          <w:color w:val="auto"/>
          <w:sz w:val="24"/>
          <w:szCs w:val="24"/>
        </w:rPr>
        <w:t>,</w:t>
      </w:r>
      <w:r w:rsidR="00EF61F3">
        <w:rPr>
          <w:i w:val="0"/>
          <w:color w:val="auto"/>
          <w:sz w:val="24"/>
          <w:szCs w:val="24"/>
        </w:rPr>
        <w:t xml:space="preserve"> buscando mecanismos que possibilitem a realização da </w:t>
      </w:r>
      <w:r w:rsidR="00FC36AD">
        <w:rPr>
          <w:i w:val="0"/>
          <w:color w:val="auto"/>
          <w:sz w:val="24"/>
          <w:szCs w:val="24"/>
        </w:rPr>
        <w:t>“</w:t>
      </w:r>
      <w:r w:rsidR="00EF61F3">
        <w:rPr>
          <w:i w:val="0"/>
          <w:color w:val="auto"/>
          <w:sz w:val="24"/>
          <w:szCs w:val="24"/>
        </w:rPr>
        <w:t>fé de vida</w:t>
      </w:r>
      <w:r w:rsidR="00FC36AD">
        <w:rPr>
          <w:i w:val="0"/>
          <w:color w:val="auto"/>
          <w:sz w:val="24"/>
          <w:szCs w:val="24"/>
        </w:rPr>
        <w:t>”</w:t>
      </w:r>
      <w:r w:rsidR="00EF61F3">
        <w:rPr>
          <w:i w:val="0"/>
          <w:color w:val="auto"/>
          <w:sz w:val="24"/>
          <w:szCs w:val="24"/>
        </w:rPr>
        <w:t xml:space="preserve"> sem que haja a necessidade de qualquer deslocamento dos segurados. </w:t>
      </w:r>
      <w:r w:rsidR="00574660">
        <w:rPr>
          <w:i w:val="0"/>
          <w:color w:val="auto"/>
          <w:sz w:val="24"/>
          <w:szCs w:val="24"/>
        </w:rPr>
        <w:t>Na sequência, o Sr. Ênio Mathias Ferreira explicou que</w:t>
      </w:r>
      <w:r w:rsidR="00475119">
        <w:rPr>
          <w:i w:val="0"/>
          <w:color w:val="auto"/>
          <w:sz w:val="24"/>
          <w:szCs w:val="24"/>
        </w:rPr>
        <w:t xml:space="preserve"> as instituições financeiras assumem o risco e</w:t>
      </w:r>
      <w:r w:rsidR="00574660">
        <w:rPr>
          <w:i w:val="0"/>
          <w:color w:val="auto"/>
          <w:sz w:val="24"/>
          <w:szCs w:val="24"/>
        </w:rPr>
        <w:t>,</w:t>
      </w:r>
      <w:r w:rsidR="00475119">
        <w:rPr>
          <w:i w:val="0"/>
          <w:color w:val="auto"/>
          <w:sz w:val="24"/>
          <w:szCs w:val="24"/>
        </w:rPr>
        <w:t xml:space="preserve"> por isso</w:t>
      </w:r>
      <w:r w:rsidR="00574660">
        <w:rPr>
          <w:i w:val="0"/>
          <w:color w:val="auto"/>
          <w:sz w:val="24"/>
          <w:szCs w:val="24"/>
        </w:rPr>
        <w:t xml:space="preserve"> </w:t>
      </w:r>
      <w:r w:rsidR="00475119">
        <w:rPr>
          <w:i w:val="0"/>
          <w:color w:val="auto"/>
          <w:sz w:val="24"/>
          <w:szCs w:val="24"/>
        </w:rPr>
        <w:t xml:space="preserve">possibilitam aos beneficiários </w:t>
      </w:r>
      <w:r w:rsidR="00574660">
        <w:rPr>
          <w:i w:val="0"/>
          <w:color w:val="auto"/>
          <w:sz w:val="24"/>
          <w:szCs w:val="24"/>
        </w:rPr>
        <w:t>soluções distintas</w:t>
      </w:r>
      <w:r w:rsidR="00475119">
        <w:rPr>
          <w:i w:val="0"/>
          <w:color w:val="auto"/>
          <w:sz w:val="24"/>
          <w:szCs w:val="24"/>
        </w:rPr>
        <w:t xml:space="preserve">. Aduziu que </w:t>
      </w:r>
      <w:r w:rsidR="00475119" w:rsidRPr="00475119">
        <w:rPr>
          <w:i w:val="0"/>
          <w:color w:val="auto"/>
          <w:sz w:val="24"/>
          <w:szCs w:val="24"/>
        </w:rPr>
        <w:t>ca</w:t>
      </w:r>
      <w:r w:rsidR="00475119">
        <w:rPr>
          <w:i w:val="0"/>
          <w:color w:val="auto"/>
          <w:sz w:val="24"/>
          <w:szCs w:val="24"/>
        </w:rPr>
        <w:t>da pessoa tem uma peculiaridade e uma necessidade</w:t>
      </w:r>
      <w:r w:rsidR="00B663E3">
        <w:rPr>
          <w:i w:val="0"/>
          <w:color w:val="auto"/>
          <w:sz w:val="24"/>
          <w:szCs w:val="24"/>
        </w:rPr>
        <w:t xml:space="preserve"> específica em relação ao mundo </w:t>
      </w:r>
      <w:r w:rsidR="00475119" w:rsidRPr="00475119">
        <w:rPr>
          <w:i w:val="0"/>
          <w:color w:val="auto"/>
          <w:sz w:val="24"/>
          <w:szCs w:val="24"/>
        </w:rPr>
        <w:t>digital</w:t>
      </w:r>
      <w:r w:rsidR="00475119">
        <w:rPr>
          <w:i w:val="0"/>
          <w:color w:val="auto"/>
          <w:sz w:val="24"/>
          <w:szCs w:val="24"/>
        </w:rPr>
        <w:t>,</w:t>
      </w:r>
      <w:r w:rsidR="00475119" w:rsidRPr="00475119">
        <w:rPr>
          <w:i w:val="0"/>
          <w:color w:val="auto"/>
          <w:sz w:val="24"/>
          <w:szCs w:val="24"/>
        </w:rPr>
        <w:t xml:space="preserve"> </w:t>
      </w:r>
      <w:r w:rsidR="00B663E3">
        <w:rPr>
          <w:i w:val="0"/>
          <w:color w:val="auto"/>
          <w:sz w:val="24"/>
          <w:szCs w:val="24"/>
        </w:rPr>
        <w:t>sendo,</w:t>
      </w:r>
      <w:r w:rsidR="00475119" w:rsidRPr="00475119">
        <w:rPr>
          <w:i w:val="0"/>
          <w:color w:val="auto"/>
          <w:sz w:val="24"/>
          <w:szCs w:val="24"/>
        </w:rPr>
        <w:t xml:space="preserve"> por isso a</w:t>
      </w:r>
      <w:r w:rsidR="00475119">
        <w:rPr>
          <w:i w:val="0"/>
          <w:color w:val="auto"/>
          <w:sz w:val="24"/>
          <w:szCs w:val="24"/>
        </w:rPr>
        <w:t>s</w:t>
      </w:r>
      <w:r w:rsidR="00475119" w:rsidRPr="00475119">
        <w:rPr>
          <w:i w:val="0"/>
          <w:color w:val="auto"/>
          <w:sz w:val="24"/>
          <w:szCs w:val="24"/>
        </w:rPr>
        <w:t xml:space="preserve"> diversas soluções</w:t>
      </w:r>
      <w:r w:rsidR="00B663E3" w:rsidRPr="00B663E3">
        <w:rPr>
          <w:i w:val="0"/>
          <w:color w:val="auto"/>
          <w:sz w:val="24"/>
          <w:szCs w:val="24"/>
        </w:rPr>
        <w:t xml:space="preserve"> </w:t>
      </w:r>
      <w:r w:rsidR="00B663E3">
        <w:rPr>
          <w:i w:val="0"/>
          <w:color w:val="auto"/>
          <w:sz w:val="24"/>
          <w:szCs w:val="24"/>
        </w:rPr>
        <w:t>apresentadas pelas instituições bancárias</w:t>
      </w:r>
      <w:r w:rsidR="00574660">
        <w:rPr>
          <w:i w:val="0"/>
          <w:color w:val="auto"/>
          <w:sz w:val="24"/>
          <w:szCs w:val="24"/>
        </w:rPr>
        <w:t>.</w:t>
      </w:r>
      <w:r w:rsidR="005A7196">
        <w:rPr>
          <w:i w:val="0"/>
          <w:color w:val="auto"/>
          <w:sz w:val="24"/>
          <w:szCs w:val="24"/>
        </w:rPr>
        <w:t xml:space="preserve"> Após </w:t>
      </w:r>
      <w:r w:rsidR="00E17373">
        <w:rPr>
          <w:i w:val="0"/>
          <w:color w:val="auto"/>
          <w:sz w:val="24"/>
          <w:szCs w:val="24"/>
        </w:rPr>
        <w:t xml:space="preserve">os </w:t>
      </w:r>
      <w:r w:rsidR="005A7196">
        <w:rPr>
          <w:i w:val="0"/>
          <w:color w:val="auto"/>
          <w:sz w:val="24"/>
          <w:szCs w:val="24"/>
        </w:rPr>
        <w:t>esclareci</w:t>
      </w:r>
      <w:r w:rsidR="00E17373">
        <w:rPr>
          <w:i w:val="0"/>
          <w:color w:val="auto"/>
          <w:sz w:val="24"/>
          <w:szCs w:val="24"/>
        </w:rPr>
        <w:t>mentos</w:t>
      </w:r>
      <w:r w:rsidR="005A7196">
        <w:rPr>
          <w:i w:val="0"/>
          <w:color w:val="auto"/>
          <w:sz w:val="24"/>
          <w:szCs w:val="24"/>
        </w:rPr>
        <w:t xml:space="preserve">, o Sr. </w:t>
      </w:r>
      <w:r w:rsidR="00CB09C6">
        <w:rPr>
          <w:i w:val="0"/>
          <w:color w:val="auto"/>
          <w:sz w:val="24"/>
          <w:szCs w:val="24"/>
        </w:rPr>
        <w:t>Presidente</w:t>
      </w:r>
      <w:r w:rsidR="005A7196">
        <w:rPr>
          <w:i w:val="0"/>
          <w:color w:val="auto"/>
          <w:sz w:val="24"/>
          <w:szCs w:val="24"/>
        </w:rPr>
        <w:t xml:space="preserve"> </w:t>
      </w:r>
      <w:r w:rsidR="00E17373">
        <w:rPr>
          <w:i w:val="0"/>
          <w:color w:val="auto"/>
          <w:sz w:val="24"/>
          <w:szCs w:val="24"/>
        </w:rPr>
        <w:t xml:space="preserve">retomou </w:t>
      </w:r>
      <w:r w:rsidR="005A7196">
        <w:rPr>
          <w:i w:val="0"/>
          <w:color w:val="auto"/>
          <w:sz w:val="24"/>
          <w:szCs w:val="24"/>
        </w:rPr>
        <w:t>a palavra ao Sr.</w:t>
      </w:r>
      <w:r w:rsidR="00574660">
        <w:rPr>
          <w:i w:val="0"/>
          <w:color w:val="auto"/>
          <w:sz w:val="24"/>
          <w:szCs w:val="24"/>
        </w:rPr>
        <w:t xml:space="preserve"> </w:t>
      </w:r>
      <w:r w:rsidR="005A7196" w:rsidRPr="005A7196">
        <w:rPr>
          <w:i w:val="0"/>
          <w:color w:val="auto"/>
          <w:sz w:val="24"/>
          <w:szCs w:val="24"/>
        </w:rPr>
        <w:t>Alessandro Roosevelt Silva Ribeir</w:t>
      </w:r>
      <w:r w:rsidR="005A7196">
        <w:rPr>
          <w:i w:val="0"/>
          <w:color w:val="auto"/>
          <w:sz w:val="24"/>
          <w:szCs w:val="24"/>
        </w:rPr>
        <w:t>o para prossegui</w:t>
      </w:r>
      <w:r w:rsidR="00E17373">
        <w:rPr>
          <w:i w:val="0"/>
          <w:color w:val="auto"/>
          <w:sz w:val="24"/>
          <w:szCs w:val="24"/>
        </w:rPr>
        <w:t>mento</w:t>
      </w:r>
      <w:r w:rsidR="005A7196">
        <w:rPr>
          <w:i w:val="0"/>
          <w:color w:val="auto"/>
          <w:sz w:val="24"/>
          <w:szCs w:val="24"/>
        </w:rPr>
        <w:t xml:space="preserve"> </w:t>
      </w:r>
      <w:r w:rsidR="00E17373">
        <w:rPr>
          <w:i w:val="0"/>
          <w:color w:val="auto"/>
          <w:sz w:val="24"/>
          <w:szCs w:val="24"/>
        </w:rPr>
        <w:t>d</w:t>
      </w:r>
      <w:r w:rsidR="005A7196">
        <w:rPr>
          <w:i w:val="0"/>
          <w:color w:val="auto"/>
          <w:sz w:val="24"/>
          <w:szCs w:val="24"/>
        </w:rPr>
        <w:t xml:space="preserve">as apresentações sobre: </w:t>
      </w:r>
      <w:r w:rsidR="005A7196" w:rsidRPr="005A7196">
        <w:rPr>
          <w:i w:val="0"/>
          <w:color w:val="auto"/>
          <w:sz w:val="24"/>
          <w:szCs w:val="24"/>
        </w:rPr>
        <w:t>Concessões automáticas</w:t>
      </w:r>
      <w:r w:rsidR="005A7196">
        <w:rPr>
          <w:i w:val="0"/>
          <w:color w:val="auto"/>
          <w:sz w:val="24"/>
          <w:szCs w:val="24"/>
        </w:rPr>
        <w:t xml:space="preserve">, </w:t>
      </w:r>
      <w:r w:rsidR="005A7196" w:rsidRPr="005A7196">
        <w:rPr>
          <w:i w:val="0"/>
          <w:color w:val="auto"/>
          <w:sz w:val="24"/>
          <w:szCs w:val="24"/>
        </w:rPr>
        <w:t>parâmetros e funcionamento</w:t>
      </w:r>
      <w:r w:rsidR="0037196A">
        <w:rPr>
          <w:i w:val="0"/>
          <w:color w:val="auto"/>
          <w:sz w:val="24"/>
          <w:szCs w:val="24"/>
        </w:rPr>
        <w:t>;</w:t>
      </w:r>
      <w:r w:rsidR="005A7196">
        <w:rPr>
          <w:i w:val="0"/>
          <w:color w:val="auto"/>
          <w:sz w:val="24"/>
          <w:szCs w:val="24"/>
        </w:rPr>
        <w:t xml:space="preserve"> e </w:t>
      </w:r>
      <w:r w:rsidR="00E17373" w:rsidRPr="005A7196">
        <w:rPr>
          <w:i w:val="0"/>
          <w:color w:val="auto"/>
          <w:sz w:val="24"/>
          <w:szCs w:val="24"/>
        </w:rPr>
        <w:t xml:space="preserve">Informações </w:t>
      </w:r>
      <w:r w:rsidR="005A7196" w:rsidRPr="005A7196">
        <w:rPr>
          <w:i w:val="0"/>
          <w:color w:val="auto"/>
          <w:sz w:val="24"/>
          <w:szCs w:val="24"/>
        </w:rPr>
        <w:t>sobre as análises automatizadas dos benefícios do INSS</w:t>
      </w:r>
      <w:r w:rsidR="00EF020D">
        <w:rPr>
          <w:i w:val="0"/>
          <w:color w:val="auto"/>
          <w:sz w:val="24"/>
          <w:szCs w:val="24"/>
        </w:rPr>
        <w:t>, abordando-os de forma conjunta, p</w:t>
      </w:r>
      <w:r w:rsidR="005A7196">
        <w:rPr>
          <w:i w:val="0"/>
          <w:color w:val="auto"/>
          <w:sz w:val="24"/>
          <w:szCs w:val="24"/>
        </w:rPr>
        <w:t>or se tratar</w:t>
      </w:r>
      <w:r w:rsidR="00EF020D">
        <w:rPr>
          <w:i w:val="0"/>
          <w:color w:val="auto"/>
          <w:sz w:val="24"/>
          <w:szCs w:val="24"/>
        </w:rPr>
        <w:t>em</w:t>
      </w:r>
      <w:r w:rsidR="005A7196">
        <w:rPr>
          <w:i w:val="0"/>
          <w:color w:val="auto"/>
          <w:sz w:val="24"/>
          <w:szCs w:val="24"/>
        </w:rPr>
        <w:t xml:space="preserve"> de pontos </w:t>
      </w:r>
      <w:r w:rsidR="00E17373">
        <w:rPr>
          <w:i w:val="0"/>
          <w:color w:val="auto"/>
          <w:sz w:val="24"/>
          <w:szCs w:val="24"/>
        </w:rPr>
        <w:t>correlacionados</w:t>
      </w:r>
      <w:r w:rsidR="005A7196">
        <w:rPr>
          <w:i w:val="0"/>
          <w:color w:val="auto"/>
          <w:sz w:val="24"/>
          <w:szCs w:val="24"/>
        </w:rPr>
        <w:t xml:space="preserve"> . Iniciou explicando que a ideia do modelo de concessão automática desenvolvida</w:t>
      </w:r>
      <w:r w:rsidR="00EF020D">
        <w:rPr>
          <w:i w:val="0"/>
          <w:color w:val="auto"/>
          <w:sz w:val="24"/>
          <w:szCs w:val="24"/>
        </w:rPr>
        <w:t>,</w:t>
      </w:r>
      <w:r w:rsidR="005A7196">
        <w:rPr>
          <w:i w:val="0"/>
          <w:color w:val="auto"/>
          <w:sz w:val="24"/>
          <w:szCs w:val="24"/>
        </w:rPr>
        <w:t xml:space="preserve"> em 2017, visava tornar o processo</w:t>
      </w:r>
      <w:r w:rsidR="0037196A">
        <w:rPr>
          <w:i w:val="0"/>
          <w:color w:val="auto"/>
          <w:sz w:val="24"/>
          <w:szCs w:val="24"/>
        </w:rPr>
        <w:t>:</w:t>
      </w:r>
      <w:r w:rsidR="005A7196">
        <w:rPr>
          <w:i w:val="0"/>
          <w:color w:val="auto"/>
          <w:sz w:val="24"/>
          <w:szCs w:val="24"/>
        </w:rPr>
        <w:t xml:space="preserve"> </w:t>
      </w:r>
      <w:r w:rsidR="0037196A">
        <w:rPr>
          <w:i w:val="0"/>
          <w:color w:val="auto"/>
          <w:sz w:val="24"/>
          <w:szCs w:val="24"/>
        </w:rPr>
        <w:t xml:space="preserve">(i) </w:t>
      </w:r>
      <w:r w:rsidR="005A7196">
        <w:rPr>
          <w:i w:val="0"/>
          <w:color w:val="auto"/>
          <w:sz w:val="24"/>
          <w:szCs w:val="24"/>
        </w:rPr>
        <w:t>mais eficiente</w:t>
      </w:r>
      <w:r w:rsidR="00C42D37" w:rsidRPr="00C42D37">
        <w:t xml:space="preserve"> </w:t>
      </w:r>
      <w:r w:rsidR="00C42D37" w:rsidRPr="00C42D37">
        <w:rPr>
          <w:i w:val="0"/>
          <w:color w:val="auto"/>
          <w:sz w:val="24"/>
          <w:szCs w:val="24"/>
        </w:rPr>
        <w:t>na prestação dos serviços à</w:t>
      </w:r>
      <w:r w:rsidR="00C42D37">
        <w:rPr>
          <w:i w:val="0"/>
          <w:color w:val="auto"/>
          <w:sz w:val="24"/>
          <w:szCs w:val="24"/>
        </w:rPr>
        <w:t xml:space="preserve"> </w:t>
      </w:r>
      <w:r w:rsidR="00C42D37" w:rsidRPr="00C42D37">
        <w:rPr>
          <w:i w:val="0"/>
          <w:color w:val="auto"/>
          <w:sz w:val="24"/>
          <w:szCs w:val="24"/>
        </w:rPr>
        <w:t>população</w:t>
      </w:r>
      <w:r w:rsidR="00C42D37">
        <w:rPr>
          <w:i w:val="0"/>
          <w:color w:val="auto"/>
          <w:sz w:val="24"/>
          <w:szCs w:val="24"/>
        </w:rPr>
        <w:t>;</w:t>
      </w:r>
      <w:r w:rsidR="005A7196">
        <w:rPr>
          <w:i w:val="0"/>
          <w:color w:val="auto"/>
          <w:sz w:val="24"/>
          <w:szCs w:val="24"/>
        </w:rPr>
        <w:t xml:space="preserve"> </w:t>
      </w:r>
      <w:r w:rsidR="0037196A">
        <w:rPr>
          <w:i w:val="0"/>
          <w:color w:val="auto"/>
          <w:sz w:val="24"/>
          <w:szCs w:val="24"/>
        </w:rPr>
        <w:t xml:space="preserve">(ii) </w:t>
      </w:r>
      <w:r w:rsidR="005A7196">
        <w:rPr>
          <w:i w:val="0"/>
          <w:color w:val="auto"/>
          <w:sz w:val="24"/>
          <w:szCs w:val="24"/>
        </w:rPr>
        <w:t>eficaz</w:t>
      </w:r>
      <w:r w:rsidR="00C42D37">
        <w:rPr>
          <w:i w:val="0"/>
          <w:color w:val="auto"/>
          <w:sz w:val="24"/>
          <w:szCs w:val="24"/>
        </w:rPr>
        <w:t>, m</w:t>
      </w:r>
      <w:r w:rsidR="00C42D37" w:rsidRPr="00C42D37">
        <w:rPr>
          <w:i w:val="0"/>
          <w:color w:val="auto"/>
          <w:sz w:val="24"/>
          <w:szCs w:val="24"/>
        </w:rPr>
        <w:t>elhora</w:t>
      </w:r>
      <w:r w:rsidR="00C42D37">
        <w:rPr>
          <w:i w:val="0"/>
          <w:color w:val="auto"/>
          <w:sz w:val="24"/>
          <w:szCs w:val="24"/>
        </w:rPr>
        <w:t>ndo</w:t>
      </w:r>
      <w:r w:rsidR="00C42D37" w:rsidRPr="00C42D37">
        <w:rPr>
          <w:i w:val="0"/>
          <w:color w:val="auto"/>
          <w:sz w:val="24"/>
          <w:szCs w:val="24"/>
        </w:rPr>
        <w:t xml:space="preserve"> a relação custo </w:t>
      </w:r>
      <w:r w:rsidR="005C6EC9" w:rsidRPr="005C6EC9">
        <w:rPr>
          <w:iCs/>
          <w:color w:val="auto"/>
          <w:sz w:val="24"/>
          <w:szCs w:val="24"/>
        </w:rPr>
        <w:t>versus</w:t>
      </w:r>
      <w:r w:rsidR="005C6EC9">
        <w:rPr>
          <w:i w:val="0"/>
          <w:color w:val="auto"/>
          <w:sz w:val="24"/>
          <w:szCs w:val="24"/>
        </w:rPr>
        <w:t xml:space="preserve"> </w:t>
      </w:r>
      <w:r w:rsidR="00C42D37" w:rsidRPr="00C42D37">
        <w:rPr>
          <w:i w:val="0"/>
          <w:color w:val="auto"/>
          <w:sz w:val="24"/>
          <w:szCs w:val="24"/>
        </w:rPr>
        <w:t>benefício</w:t>
      </w:r>
      <w:r w:rsidR="00C42D37">
        <w:rPr>
          <w:i w:val="0"/>
          <w:color w:val="auto"/>
          <w:sz w:val="24"/>
          <w:szCs w:val="24"/>
        </w:rPr>
        <w:t>, a</w:t>
      </w:r>
      <w:r w:rsidR="00C42D37" w:rsidRPr="00C42D37">
        <w:rPr>
          <w:i w:val="0"/>
          <w:color w:val="auto"/>
          <w:sz w:val="24"/>
          <w:szCs w:val="24"/>
        </w:rPr>
        <w:t>mplia</w:t>
      </w:r>
      <w:r w:rsidR="00C42D37">
        <w:rPr>
          <w:i w:val="0"/>
          <w:color w:val="auto"/>
          <w:sz w:val="24"/>
          <w:szCs w:val="24"/>
        </w:rPr>
        <w:t>ndo as r</w:t>
      </w:r>
      <w:r w:rsidR="00C42D37" w:rsidRPr="00C42D37">
        <w:rPr>
          <w:i w:val="0"/>
          <w:color w:val="auto"/>
          <w:sz w:val="24"/>
          <w:szCs w:val="24"/>
        </w:rPr>
        <w:t>eceitas</w:t>
      </w:r>
      <w:r w:rsidR="00C42D37">
        <w:rPr>
          <w:i w:val="0"/>
          <w:color w:val="auto"/>
          <w:sz w:val="24"/>
          <w:szCs w:val="24"/>
        </w:rPr>
        <w:t xml:space="preserve"> e r</w:t>
      </w:r>
      <w:r w:rsidR="00C42D37" w:rsidRPr="00C42D37">
        <w:rPr>
          <w:i w:val="0"/>
          <w:color w:val="auto"/>
          <w:sz w:val="24"/>
          <w:szCs w:val="24"/>
        </w:rPr>
        <w:t>eduzi</w:t>
      </w:r>
      <w:r w:rsidR="00C42D37">
        <w:rPr>
          <w:i w:val="0"/>
          <w:color w:val="auto"/>
          <w:sz w:val="24"/>
          <w:szCs w:val="24"/>
        </w:rPr>
        <w:t>ndo as de</w:t>
      </w:r>
      <w:r w:rsidR="00C42D37" w:rsidRPr="00C42D37">
        <w:rPr>
          <w:i w:val="0"/>
          <w:color w:val="auto"/>
          <w:sz w:val="24"/>
          <w:szCs w:val="24"/>
        </w:rPr>
        <w:t xml:space="preserve">spesas </w:t>
      </w:r>
      <w:r w:rsidR="005A7196">
        <w:rPr>
          <w:i w:val="0"/>
          <w:color w:val="auto"/>
          <w:sz w:val="24"/>
          <w:szCs w:val="24"/>
        </w:rPr>
        <w:t>e</w:t>
      </w:r>
      <w:r w:rsidR="00EF020D">
        <w:rPr>
          <w:i w:val="0"/>
          <w:color w:val="auto"/>
          <w:sz w:val="24"/>
          <w:szCs w:val="24"/>
        </w:rPr>
        <w:t>;</w:t>
      </w:r>
      <w:r w:rsidR="005A7196">
        <w:rPr>
          <w:i w:val="0"/>
          <w:color w:val="auto"/>
          <w:sz w:val="24"/>
          <w:szCs w:val="24"/>
        </w:rPr>
        <w:t xml:space="preserve"> </w:t>
      </w:r>
      <w:r w:rsidR="0037196A">
        <w:rPr>
          <w:i w:val="0"/>
          <w:color w:val="auto"/>
          <w:sz w:val="24"/>
          <w:szCs w:val="24"/>
        </w:rPr>
        <w:t xml:space="preserve">(iii) </w:t>
      </w:r>
      <w:r w:rsidR="005A7196">
        <w:rPr>
          <w:i w:val="0"/>
          <w:color w:val="auto"/>
          <w:sz w:val="24"/>
          <w:szCs w:val="24"/>
        </w:rPr>
        <w:t>efetivo,</w:t>
      </w:r>
      <w:r w:rsidR="00C42D37" w:rsidRPr="00C42D37">
        <w:t xml:space="preserve"> </w:t>
      </w:r>
      <w:r w:rsidR="00C42D37">
        <w:rPr>
          <w:i w:val="0"/>
          <w:color w:val="auto"/>
          <w:sz w:val="24"/>
          <w:szCs w:val="24"/>
        </w:rPr>
        <w:t>r</w:t>
      </w:r>
      <w:r w:rsidR="00C42D37" w:rsidRPr="00C42D37">
        <w:rPr>
          <w:i w:val="0"/>
          <w:color w:val="auto"/>
          <w:sz w:val="24"/>
          <w:szCs w:val="24"/>
        </w:rPr>
        <w:t>eduzi</w:t>
      </w:r>
      <w:r w:rsidR="0037196A">
        <w:rPr>
          <w:i w:val="0"/>
          <w:color w:val="auto"/>
          <w:sz w:val="24"/>
          <w:szCs w:val="24"/>
        </w:rPr>
        <w:t>ndo</w:t>
      </w:r>
      <w:r w:rsidR="00C42D37" w:rsidRPr="00C42D37">
        <w:rPr>
          <w:i w:val="0"/>
          <w:color w:val="auto"/>
          <w:sz w:val="24"/>
          <w:szCs w:val="24"/>
        </w:rPr>
        <w:t xml:space="preserve"> o risco de pagamentos/concessões indevidas</w:t>
      </w:r>
      <w:r w:rsidR="00C42D37">
        <w:rPr>
          <w:i w:val="0"/>
          <w:color w:val="auto"/>
          <w:sz w:val="24"/>
          <w:szCs w:val="24"/>
        </w:rPr>
        <w:t xml:space="preserve"> e m</w:t>
      </w:r>
      <w:r w:rsidR="00C42D37" w:rsidRPr="00C42D37">
        <w:rPr>
          <w:i w:val="0"/>
          <w:color w:val="auto"/>
          <w:sz w:val="24"/>
          <w:szCs w:val="24"/>
        </w:rPr>
        <w:t>elhora</w:t>
      </w:r>
      <w:r w:rsidR="00C42D37">
        <w:rPr>
          <w:i w:val="0"/>
          <w:color w:val="auto"/>
          <w:sz w:val="24"/>
          <w:szCs w:val="24"/>
        </w:rPr>
        <w:t xml:space="preserve">ndo </w:t>
      </w:r>
      <w:r w:rsidR="00C42D37" w:rsidRPr="00C42D37">
        <w:rPr>
          <w:i w:val="0"/>
          <w:color w:val="auto"/>
          <w:sz w:val="24"/>
          <w:szCs w:val="24"/>
        </w:rPr>
        <w:t>a qualidade das informações e cadastro</w:t>
      </w:r>
      <w:r w:rsidR="00C42D37">
        <w:rPr>
          <w:i w:val="0"/>
          <w:color w:val="auto"/>
          <w:sz w:val="24"/>
          <w:szCs w:val="24"/>
        </w:rPr>
        <w:t xml:space="preserve">, </w:t>
      </w:r>
      <w:r w:rsidR="005A7196">
        <w:rPr>
          <w:i w:val="0"/>
          <w:color w:val="auto"/>
          <w:sz w:val="24"/>
          <w:szCs w:val="24"/>
        </w:rPr>
        <w:t xml:space="preserve">utilizando </w:t>
      </w:r>
      <w:r w:rsidR="0037196A">
        <w:rPr>
          <w:i w:val="0"/>
          <w:color w:val="auto"/>
          <w:sz w:val="24"/>
          <w:szCs w:val="24"/>
        </w:rPr>
        <w:t>os dados</w:t>
      </w:r>
      <w:r w:rsidR="005A7196">
        <w:rPr>
          <w:i w:val="0"/>
          <w:color w:val="auto"/>
          <w:sz w:val="24"/>
          <w:szCs w:val="24"/>
        </w:rPr>
        <w:t xml:space="preserve"> constantes do</w:t>
      </w:r>
      <w:r w:rsidR="008F54A7">
        <w:rPr>
          <w:i w:val="0"/>
          <w:color w:val="auto"/>
          <w:sz w:val="24"/>
          <w:szCs w:val="24"/>
        </w:rPr>
        <w:t xml:space="preserve"> Cadastro Nacional de Informações Sociais </w:t>
      </w:r>
      <w:r w:rsidR="00EF020D">
        <w:rPr>
          <w:i w:val="0"/>
          <w:color w:val="auto"/>
          <w:sz w:val="24"/>
          <w:szCs w:val="24"/>
        </w:rPr>
        <w:t>(</w:t>
      </w:r>
      <w:r w:rsidR="005A7196">
        <w:rPr>
          <w:i w:val="0"/>
          <w:color w:val="auto"/>
          <w:sz w:val="24"/>
          <w:szCs w:val="24"/>
        </w:rPr>
        <w:t>CNIS</w:t>
      </w:r>
      <w:r w:rsidR="00EF020D">
        <w:rPr>
          <w:i w:val="0"/>
          <w:color w:val="auto"/>
          <w:sz w:val="24"/>
          <w:szCs w:val="24"/>
        </w:rPr>
        <w:t>)</w:t>
      </w:r>
      <w:r w:rsidR="005A7196">
        <w:rPr>
          <w:i w:val="0"/>
          <w:color w:val="auto"/>
          <w:sz w:val="24"/>
          <w:szCs w:val="24"/>
        </w:rPr>
        <w:t>, de forma totalmente remota.</w:t>
      </w:r>
      <w:r w:rsidR="008B67AA">
        <w:rPr>
          <w:i w:val="0"/>
          <w:color w:val="auto"/>
          <w:sz w:val="24"/>
          <w:szCs w:val="24"/>
        </w:rPr>
        <w:t xml:space="preserve"> Lembrou que, para o INSS, foi um salto muito grande se comparado </w:t>
      </w:r>
      <w:r w:rsidR="005469C3">
        <w:rPr>
          <w:i w:val="0"/>
          <w:color w:val="auto"/>
          <w:sz w:val="24"/>
          <w:szCs w:val="24"/>
        </w:rPr>
        <w:t>a</w:t>
      </w:r>
      <w:r w:rsidR="008B67AA">
        <w:rPr>
          <w:i w:val="0"/>
          <w:color w:val="auto"/>
          <w:sz w:val="24"/>
          <w:szCs w:val="24"/>
        </w:rPr>
        <w:t xml:space="preserve">o que vinha sendo utilizado até então, visto que o processo era feito analogicamente. Explicou que é um processo complexo </w:t>
      </w:r>
      <w:r w:rsidR="008B67AA" w:rsidRPr="007C7930">
        <w:rPr>
          <w:i w:val="0"/>
          <w:color w:val="auto"/>
          <w:sz w:val="24"/>
          <w:szCs w:val="24"/>
        </w:rPr>
        <w:t>que utiliza Inteligência Artificial</w:t>
      </w:r>
      <w:r w:rsidR="00475119">
        <w:rPr>
          <w:i w:val="0"/>
          <w:color w:val="auto"/>
          <w:sz w:val="24"/>
          <w:szCs w:val="24"/>
        </w:rPr>
        <w:t xml:space="preserve"> </w:t>
      </w:r>
      <w:r w:rsidR="00FA7AD8">
        <w:rPr>
          <w:i w:val="0"/>
          <w:color w:val="auto"/>
          <w:sz w:val="24"/>
          <w:szCs w:val="24"/>
        </w:rPr>
        <w:t>(</w:t>
      </w:r>
      <w:r w:rsidR="00475119">
        <w:rPr>
          <w:i w:val="0"/>
          <w:color w:val="auto"/>
          <w:sz w:val="24"/>
          <w:szCs w:val="24"/>
        </w:rPr>
        <w:t>AI</w:t>
      </w:r>
      <w:r w:rsidR="00FA7AD8">
        <w:rPr>
          <w:i w:val="0"/>
          <w:color w:val="auto"/>
          <w:sz w:val="24"/>
          <w:szCs w:val="24"/>
        </w:rPr>
        <w:t>)</w:t>
      </w:r>
      <w:r w:rsidR="005C6EC9">
        <w:rPr>
          <w:i w:val="0"/>
          <w:color w:val="auto"/>
          <w:sz w:val="24"/>
          <w:szCs w:val="24"/>
        </w:rPr>
        <w:t>,</w:t>
      </w:r>
      <w:r w:rsidR="008B67AA" w:rsidRPr="007C7930">
        <w:rPr>
          <w:i w:val="0"/>
          <w:color w:val="auto"/>
          <w:sz w:val="24"/>
          <w:szCs w:val="24"/>
        </w:rPr>
        <w:t xml:space="preserve"> além de outras ferramentas</w:t>
      </w:r>
      <w:r w:rsidR="0037196A">
        <w:rPr>
          <w:i w:val="0"/>
          <w:color w:val="auto"/>
          <w:sz w:val="24"/>
          <w:szCs w:val="24"/>
        </w:rPr>
        <w:t>. Aduziu que</w:t>
      </w:r>
      <w:r w:rsidR="008B67AA" w:rsidRPr="007C7930">
        <w:rPr>
          <w:i w:val="0"/>
          <w:color w:val="auto"/>
          <w:sz w:val="24"/>
          <w:szCs w:val="24"/>
        </w:rPr>
        <w:t>,</w:t>
      </w:r>
      <w:r w:rsidR="0037196A">
        <w:rPr>
          <w:i w:val="0"/>
          <w:color w:val="auto"/>
          <w:sz w:val="24"/>
          <w:szCs w:val="24"/>
        </w:rPr>
        <w:t xml:space="preserve"> o INSS está utilizando as próprias ferramentas que já são utilizadas atualmente</w:t>
      </w:r>
      <w:r w:rsidR="0037196A">
        <w:rPr>
          <w:i w:val="0"/>
          <w:sz w:val="24"/>
          <w:szCs w:val="24"/>
        </w:rPr>
        <w:t>:</w:t>
      </w:r>
      <w:r w:rsidR="007C7930" w:rsidRPr="009432A7">
        <w:rPr>
          <w:i w:val="0"/>
          <w:sz w:val="24"/>
          <w:szCs w:val="24"/>
        </w:rPr>
        <w:t xml:space="preserve"> o </w:t>
      </w:r>
      <w:r w:rsidR="007C7930" w:rsidRPr="00475119">
        <w:rPr>
          <w:i w:val="0"/>
          <w:color w:val="auto"/>
          <w:sz w:val="24"/>
          <w:szCs w:val="24"/>
        </w:rPr>
        <w:t>Sistema</w:t>
      </w:r>
      <w:r w:rsidR="007C7930" w:rsidRPr="007C7930">
        <w:rPr>
          <w:i w:val="0"/>
          <w:color w:val="auto"/>
          <w:sz w:val="24"/>
          <w:szCs w:val="24"/>
        </w:rPr>
        <w:t xml:space="preserve"> Integrado</w:t>
      </w:r>
      <w:r w:rsidR="007C7930" w:rsidRPr="008B67AA">
        <w:rPr>
          <w:i w:val="0"/>
          <w:color w:val="auto"/>
          <w:sz w:val="24"/>
          <w:szCs w:val="24"/>
        </w:rPr>
        <w:t xml:space="preserve"> </w:t>
      </w:r>
      <w:r w:rsidR="008B67AA" w:rsidRPr="008B67AA">
        <w:rPr>
          <w:i w:val="0"/>
          <w:color w:val="auto"/>
          <w:sz w:val="24"/>
          <w:szCs w:val="24"/>
        </w:rPr>
        <w:t xml:space="preserve">de </w:t>
      </w:r>
      <w:r w:rsidR="007C7930" w:rsidRPr="008B67AA">
        <w:rPr>
          <w:i w:val="0"/>
          <w:color w:val="auto"/>
          <w:sz w:val="24"/>
          <w:szCs w:val="24"/>
        </w:rPr>
        <w:t>Benefício</w:t>
      </w:r>
      <w:r w:rsidR="00475119">
        <w:rPr>
          <w:i w:val="0"/>
          <w:color w:val="auto"/>
          <w:sz w:val="24"/>
          <w:szCs w:val="24"/>
        </w:rPr>
        <w:t xml:space="preserve"> </w:t>
      </w:r>
      <w:r w:rsidR="00FA7AD8">
        <w:rPr>
          <w:i w:val="0"/>
          <w:color w:val="auto"/>
          <w:sz w:val="24"/>
          <w:szCs w:val="24"/>
        </w:rPr>
        <w:t>(</w:t>
      </w:r>
      <w:r w:rsidR="00475119">
        <w:rPr>
          <w:i w:val="0"/>
          <w:color w:val="auto"/>
          <w:sz w:val="24"/>
          <w:szCs w:val="24"/>
        </w:rPr>
        <w:t>SIBE</w:t>
      </w:r>
      <w:r w:rsidR="00FA7AD8">
        <w:rPr>
          <w:i w:val="0"/>
          <w:color w:val="auto"/>
          <w:sz w:val="24"/>
          <w:szCs w:val="24"/>
        </w:rPr>
        <w:t>)</w:t>
      </w:r>
      <w:r w:rsidR="008B67AA">
        <w:rPr>
          <w:i w:val="0"/>
          <w:color w:val="auto"/>
          <w:sz w:val="24"/>
          <w:szCs w:val="24"/>
        </w:rPr>
        <w:t>,</w:t>
      </w:r>
      <w:r w:rsidR="008B67AA" w:rsidRPr="008B67AA">
        <w:t xml:space="preserve"> </w:t>
      </w:r>
      <w:r w:rsidR="008B67AA" w:rsidRPr="008B67AA">
        <w:rPr>
          <w:i w:val="0"/>
          <w:color w:val="auto"/>
          <w:sz w:val="24"/>
          <w:szCs w:val="24"/>
        </w:rPr>
        <w:t>Sistema de Administração de Benefícios por Incapacidade</w:t>
      </w:r>
      <w:r w:rsidR="007C7930">
        <w:rPr>
          <w:i w:val="0"/>
          <w:color w:val="auto"/>
          <w:sz w:val="24"/>
          <w:szCs w:val="24"/>
        </w:rPr>
        <w:t xml:space="preserve"> </w:t>
      </w:r>
      <w:r w:rsidR="00FA7AD8">
        <w:rPr>
          <w:i w:val="0"/>
          <w:color w:val="auto"/>
          <w:sz w:val="24"/>
          <w:szCs w:val="24"/>
        </w:rPr>
        <w:t>(</w:t>
      </w:r>
      <w:r w:rsidR="007C7930">
        <w:rPr>
          <w:i w:val="0"/>
          <w:color w:val="auto"/>
          <w:sz w:val="24"/>
          <w:szCs w:val="24"/>
        </w:rPr>
        <w:t>SABI</w:t>
      </w:r>
      <w:r w:rsidR="00FA7AD8">
        <w:rPr>
          <w:i w:val="0"/>
          <w:color w:val="auto"/>
          <w:sz w:val="24"/>
          <w:szCs w:val="24"/>
        </w:rPr>
        <w:t>)</w:t>
      </w:r>
      <w:r w:rsidR="007C7930">
        <w:rPr>
          <w:i w:val="0"/>
          <w:color w:val="auto"/>
          <w:sz w:val="24"/>
          <w:szCs w:val="24"/>
        </w:rPr>
        <w:t xml:space="preserve"> e P</w:t>
      </w:r>
      <w:r w:rsidR="008B67AA" w:rsidRPr="008B67AA">
        <w:rPr>
          <w:i w:val="0"/>
          <w:color w:val="auto"/>
          <w:sz w:val="24"/>
          <w:szCs w:val="24"/>
        </w:rPr>
        <w:t xml:space="preserve">rojeto </w:t>
      </w:r>
      <w:r w:rsidR="008B67AA">
        <w:rPr>
          <w:i w:val="0"/>
          <w:color w:val="auto"/>
          <w:sz w:val="24"/>
          <w:szCs w:val="24"/>
        </w:rPr>
        <w:t>d</w:t>
      </w:r>
      <w:r w:rsidR="008B67AA" w:rsidRPr="008B67AA">
        <w:rPr>
          <w:i w:val="0"/>
          <w:color w:val="auto"/>
          <w:sz w:val="24"/>
          <w:szCs w:val="24"/>
        </w:rPr>
        <w:t xml:space="preserve">e Regionalização </w:t>
      </w:r>
      <w:r w:rsidR="008B67AA">
        <w:rPr>
          <w:i w:val="0"/>
          <w:color w:val="auto"/>
          <w:sz w:val="24"/>
          <w:szCs w:val="24"/>
        </w:rPr>
        <w:t>d</w:t>
      </w:r>
      <w:r w:rsidR="008B67AA" w:rsidRPr="008B67AA">
        <w:rPr>
          <w:i w:val="0"/>
          <w:color w:val="auto"/>
          <w:sz w:val="24"/>
          <w:szCs w:val="24"/>
        </w:rPr>
        <w:t xml:space="preserve">e Informações </w:t>
      </w:r>
      <w:r w:rsidR="008B67AA">
        <w:rPr>
          <w:i w:val="0"/>
          <w:color w:val="auto"/>
          <w:sz w:val="24"/>
          <w:szCs w:val="24"/>
        </w:rPr>
        <w:t>e</w:t>
      </w:r>
      <w:r w:rsidR="008B67AA" w:rsidRPr="008B67AA">
        <w:rPr>
          <w:i w:val="0"/>
          <w:color w:val="auto"/>
          <w:sz w:val="24"/>
          <w:szCs w:val="24"/>
        </w:rPr>
        <w:t xml:space="preserve"> Sistema</w:t>
      </w:r>
      <w:r w:rsidR="00475119">
        <w:rPr>
          <w:i w:val="0"/>
          <w:color w:val="auto"/>
          <w:sz w:val="24"/>
          <w:szCs w:val="24"/>
        </w:rPr>
        <w:t xml:space="preserve"> </w:t>
      </w:r>
      <w:r w:rsidR="00FA7AD8">
        <w:rPr>
          <w:i w:val="0"/>
          <w:color w:val="auto"/>
          <w:sz w:val="24"/>
          <w:szCs w:val="24"/>
        </w:rPr>
        <w:t>(</w:t>
      </w:r>
      <w:r w:rsidR="00475119">
        <w:rPr>
          <w:i w:val="0"/>
          <w:color w:val="auto"/>
          <w:sz w:val="24"/>
          <w:szCs w:val="24"/>
        </w:rPr>
        <w:t>PRISMA</w:t>
      </w:r>
      <w:r w:rsidR="00FA7AD8">
        <w:rPr>
          <w:i w:val="0"/>
          <w:color w:val="auto"/>
          <w:sz w:val="24"/>
          <w:szCs w:val="24"/>
        </w:rPr>
        <w:t>)</w:t>
      </w:r>
      <w:r w:rsidR="007C7930">
        <w:rPr>
          <w:i w:val="0"/>
          <w:color w:val="auto"/>
          <w:sz w:val="24"/>
          <w:szCs w:val="24"/>
        </w:rPr>
        <w:t xml:space="preserve">. Falou que uma das vantagens </w:t>
      </w:r>
      <w:r w:rsidR="008F54A7">
        <w:rPr>
          <w:i w:val="0"/>
          <w:color w:val="auto"/>
          <w:sz w:val="24"/>
          <w:szCs w:val="24"/>
        </w:rPr>
        <w:t>d</w:t>
      </w:r>
      <w:r w:rsidR="007C7930">
        <w:rPr>
          <w:i w:val="0"/>
          <w:color w:val="auto"/>
          <w:sz w:val="24"/>
          <w:szCs w:val="24"/>
        </w:rPr>
        <w:t>a utilização do próprio sistema para a concessão de benefícios</w:t>
      </w:r>
      <w:r w:rsidR="008F54A7">
        <w:rPr>
          <w:i w:val="0"/>
          <w:color w:val="auto"/>
          <w:sz w:val="24"/>
          <w:szCs w:val="24"/>
        </w:rPr>
        <w:t xml:space="preserve">, </w:t>
      </w:r>
      <w:r w:rsidR="00E17373">
        <w:rPr>
          <w:i w:val="0"/>
          <w:color w:val="auto"/>
          <w:sz w:val="24"/>
          <w:szCs w:val="24"/>
        </w:rPr>
        <w:t xml:space="preserve">é a </w:t>
      </w:r>
      <w:r w:rsidR="008F54A7">
        <w:rPr>
          <w:i w:val="0"/>
          <w:color w:val="auto"/>
          <w:sz w:val="24"/>
          <w:szCs w:val="24"/>
        </w:rPr>
        <w:t>amplia</w:t>
      </w:r>
      <w:r w:rsidR="00E17373">
        <w:rPr>
          <w:i w:val="0"/>
          <w:color w:val="auto"/>
          <w:sz w:val="24"/>
          <w:szCs w:val="24"/>
        </w:rPr>
        <w:t>ção</w:t>
      </w:r>
      <w:r w:rsidR="007C7930">
        <w:rPr>
          <w:i w:val="0"/>
          <w:color w:val="auto"/>
          <w:sz w:val="24"/>
          <w:szCs w:val="24"/>
        </w:rPr>
        <w:t xml:space="preserve"> </w:t>
      </w:r>
      <w:r w:rsidR="00E17373">
        <w:rPr>
          <w:i w:val="0"/>
          <w:color w:val="auto"/>
          <w:sz w:val="24"/>
          <w:szCs w:val="24"/>
        </w:rPr>
        <w:t>d</w:t>
      </w:r>
      <w:r w:rsidR="008F54A7">
        <w:rPr>
          <w:i w:val="0"/>
          <w:color w:val="auto"/>
          <w:sz w:val="24"/>
          <w:szCs w:val="24"/>
        </w:rPr>
        <w:t>a</w:t>
      </w:r>
      <w:r w:rsidR="007C7930">
        <w:rPr>
          <w:i w:val="0"/>
          <w:color w:val="auto"/>
          <w:sz w:val="24"/>
          <w:szCs w:val="24"/>
        </w:rPr>
        <w:t xml:space="preserve"> prestação de serviços pelo INSS, atendendo assim um dos requisitos da Lei </w:t>
      </w:r>
      <w:r w:rsidR="00950125">
        <w:rPr>
          <w:i w:val="0"/>
          <w:color w:val="auto"/>
          <w:sz w:val="24"/>
          <w:szCs w:val="24"/>
        </w:rPr>
        <w:t xml:space="preserve">nº </w:t>
      </w:r>
      <w:r w:rsidR="007C7930">
        <w:rPr>
          <w:i w:val="0"/>
          <w:color w:val="auto"/>
          <w:sz w:val="24"/>
          <w:szCs w:val="24"/>
        </w:rPr>
        <w:t>9.784</w:t>
      </w:r>
      <w:r w:rsidR="008F54A7">
        <w:rPr>
          <w:i w:val="0"/>
          <w:color w:val="auto"/>
          <w:sz w:val="24"/>
          <w:szCs w:val="24"/>
        </w:rPr>
        <w:t>,</w:t>
      </w:r>
      <w:r w:rsidR="007C7930">
        <w:rPr>
          <w:i w:val="0"/>
          <w:color w:val="auto"/>
          <w:sz w:val="24"/>
          <w:szCs w:val="24"/>
        </w:rPr>
        <w:t xml:space="preserve"> de 29 de janeiro de 1999, que dispõe sobre Processo Administrativo.</w:t>
      </w:r>
      <w:r w:rsidR="00C42D37">
        <w:rPr>
          <w:i w:val="0"/>
          <w:color w:val="auto"/>
          <w:sz w:val="24"/>
          <w:szCs w:val="24"/>
        </w:rPr>
        <w:t xml:space="preserve"> Explicou que, devido </w:t>
      </w:r>
      <w:r w:rsidR="00E17373">
        <w:rPr>
          <w:i w:val="0"/>
          <w:color w:val="auto"/>
          <w:sz w:val="24"/>
          <w:szCs w:val="24"/>
        </w:rPr>
        <w:t xml:space="preserve">às </w:t>
      </w:r>
      <w:r w:rsidR="00C42D37">
        <w:rPr>
          <w:i w:val="0"/>
          <w:color w:val="auto"/>
          <w:sz w:val="24"/>
          <w:szCs w:val="24"/>
        </w:rPr>
        <w:t xml:space="preserve">constantes mudanças </w:t>
      </w:r>
      <w:r w:rsidR="008F54A7">
        <w:rPr>
          <w:i w:val="0"/>
          <w:color w:val="auto"/>
          <w:sz w:val="24"/>
          <w:szCs w:val="24"/>
        </w:rPr>
        <w:t xml:space="preserve">na </w:t>
      </w:r>
      <w:r w:rsidR="00C42D37">
        <w:rPr>
          <w:i w:val="0"/>
          <w:color w:val="auto"/>
          <w:sz w:val="24"/>
          <w:szCs w:val="24"/>
        </w:rPr>
        <w:t xml:space="preserve">legislação </w:t>
      </w:r>
      <w:r w:rsidR="00E17373">
        <w:rPr>
          <w:i w:val="0"/>
          <w:color w:val="auto"/>
          <w:sz w:val="24"/>
          <w:szCs w:val="24"/>
        </w:rPr>
        <w:t>previdenciária</w:t>
      </w:r>
      <w:r w:rsidR="00C42D37">
        <w:rPr>
          <w:i w:val="0"/>
          <w:color w:val="auto"/>
          <w:sz w:val="24"/>
          <w:szCs w:val="24"/>
        </w:rPr>
        <w:t xml:space="preserve">, </w:t>
      </w:r>
      <w:r w:rsidR="00C42D37">
        <w:rPr>
          <w:i w:val="0"/>
          <w:color w:val="auto"/>
          <w:sz w:val="24"/>
          <w:szCs w:val="24"/>
        </w:rPr>
        <w:lastRenderedPageBreak/>
        <w:t xml:space="preserve">acontecem </w:t>
      </w:r>
      <w:r w:rsidR="00C42D37" w:rsidRPr="00C42D37">
        <w:rPr>
          <w:i w:val="0"/>
          <w:color w:val="auto"/>
          <w:sz w:val="24"/>
          <w:szCs w:val="24"/>
        </w:rPr>
        <w:t>alguns picos invertidos</w:t>
      </w:r>
      <w:r w:rsidR="00FA7AD8">
        <w:rPr>
          <w:i w:val="0"/>
          <w:color w:val="auto"/>
          <w:sz w:val="24"/>
          <w:szCs w:val="24"/>
        </w:rPr>
        <w:t>,</w:t>
      </w:r>
      <w:r w:rsidR="00C42D37" w:rsidRPr="00C42D37">
        <w:rPr>
          <w:i w:val="0"/>
          <w:color w:val="auto"/>
          <w:sz w:val="24"/>
          <w:szCs w:val="24"/>
        </w:rPr>
        <w:t xml:space="preserve"> </w:t>
      </w:r>
      <w:r w:rsidR="00E17373">
        <w:rPr>
          <w:i w:val="0"/>
          <w:color w:val="auto"/>
          <w:sz w:val="24"/>
          <w:szCs w:val="24"/>
        </w:rPr>
        <w:t>com a</w:t>
      </w:r>
      <w:r w:rsidR="00C42D37" w:rsidRPr="00C42D37">
        <w:rPr>
          <w:i w:val="0"/>
          <w:color w:val="auto"/>
          <w:sz w:val="24"/>
          <w:szCs w:val="24"/>
        </w:rPr>
        <w:t xml:space="preserve"> redução do tempo médio de concessão</w:t>
      </w:r>
      <w:r w:rsidR="00C42D37">
        <w:rPr>
          <w:i w:val="0"/>
          <w:color w:val="auto"/>
          <w:sz w:val="24"/>
          <w:szCs w:val="24"/>
        </w:rPr>
        <w:t>, visto que as mudanças do sistema não acontecem na mesma velocidade. Lembrou que o modo como eram feitos os empréstimos</w:t>
      </w:r>
      <w:r w:rsidR="00FA7AD8">
        <w:rPr>
          <w:i w:val="0"/>
          <w:color w:val="auto"/>
          <w:sz w:val="24"/>
          <w:szCs w:val="24"/>
        </w:rPr>
        <w:t>,</w:t>
      </w:r>
      <w:r w:rsidR="00C42D37">
        <w:rPr>
          <w:i w:val="0"/>
          <w:color w:val="auto"/>
          <w:sz w:val="24"/>
          <w:szCs w:val="24"/>
        </w:rPr>
        <w:t xml:space="preserve"> na década de </w:t>
      </w:r>
      <w:r w:rsidR="00FA7AD8">
        <w:rPr>
          <w:i w:val="0"/>
          <w:color w:val="auto"/>
          <w:sz w:val="24"/>
          <w:szCs w:val="24"/>
        </w:rPr>
        <w:t>19</w:t>
      </w:r>
      <w:r w:rsidR="00C42D37">
        <w:rPr>
          <w:i w:val="0"/>
          <w:color w:val="auto"/>
          <w:sz w:val="24"/>
          <w:szCs w:val="24"/>
        </w:rPr>
        <w:t>80</w:t>
      </w:r>
      <w:r w:rsidR="00FA7AD8">
        <w:rPr>
          <w:i w:val="0"/>
          <w:color w:val="auto"/>
          <w:sz w:val="24"/>
          <w:szCs w:val="24"/>
        </w:rPr>
        <w:t>,</w:t>
      </w:r>
      <w:r w:rsidR="00C42D37">
        <w:rPr>
          <w:i w:val="0"/>
          <w:color w:val="auto"/>
          <w:sz w:val="24"/>
          <w:szCs w:val="24"/>
        </w:rPr>
        <w:t xml:space="preserve"> nada tem a ver com o sistema automatizado utilizado </w:t>
      </w:r>
      <w:r w:rsidR="008F54A7">
        <w:rPr>
          <w:i w:val="0"/>
          <w:color w:val="auto"/>
          <w:sz w:val="24"/>
          <w:szCs w:val="24"/>
        </w:rPr>
        <w:t>atualmente. Pontuou a</w:t>
      </w:r>
      <w:r w:rsidR="00C42D37">
        <w:rPr>
          <w:i w:val="0"/>
          <w:color w:val="auto"/>
          <w:sz w:val="24"/>
          <w:szCs w:val="24"/>
        </w:rPr>
        <w:t xml:space="preserve"> </w:t>
      </w:r>
      <w:r w:rsidR="005D310C" w:rsidRPr="005D310C">
        <w:rPr>
          <w:i w:val="0"/>
          <w:color w:val="auto"/>
          <w:sz w:val="24"/>
          <w:szCs w:val="24"/>
        </w:rPr>
        <w:t>redu</w:t>
      </w:r>
      <w:r w:rsidR="008F54A7">
        <w:rPr>
          <w:i w:val="0"/>
          <w:color w:val="auto"/>
          <w:sz w:val="24"/>
          <w:szCs w:val="24"/>
        </w:rPr>
        <w:t>ção de</w:t>
      </w:r>
      <w:r w:rsidR="005D310C" w:rsidRPr="005D310C">
        <w:rPr>
          <w:i w:val="0"/>
          <w:color w:val="auto"/>
          <w:sz w:val="24"/>
          <w:szCs w:val="24"/>
        </w:rPr>
        <w:t xml:space="preserve"> riscos de pagamentos indevidos, riscos de não cobrança, </w:t>
      </w:r>
      <w:r w:rsidR="005D310C">
        <w:rPr>
          <w:i w:val="0"/>
          <w:color w:val="auto"/>
          <w:sz w:val="24"/>
          <w:szCs w:val="24"/>
        </w:rPr>
        <w:t>c</w:t>
      </w:r>
      <w:r w:rsidR="005D310C" w:rsidRPr="005D310C">
        <w:rPr>
          <w:i w:val="0"/>
          <w:color w:val="auto"/>
          <w:sz w:val="24"/>
          <w:szCs w:val="24"/>
        </w:rPr>
        <w:t>oncessões indevidas de empréstimo</w:t>
      </w:r>
      <w:r w:rsidR="005D310C">
        <w:rPr>
          <w:i w:val="0"/>
          <w:color w:val="auto"/>
          <w:sz w:val="24"/>
          <w:szCs w:val="24"/>
        </w:rPr>
        <w:t xml:space="preserve">, além de permitir a busca por melhores taxas. </w:t>
      </w:r>
      <w:r w:rsidR="008F54A7">
        <w:rPr>
          <w:i w:val="0"/>
          <w:color w:val="auto"/>
          <w:sz w:val="24"/>
          <w:szCs w:val="24"/>
        </w:rPr>
        <w:t xml:space="preserve">Discorreu </w:t>
      </w:r>
      <w:r w:rsidR="005D310C">
        <w:rPr>
          <w:i w:val="0"/>
          <w:color w:val="auto"/>
          <w:sz w:val="24"/>
          <w:szCs w:val="24"/>
        </w:rPr>
        <w:t>que</w:t>
      </w:r>
      <w:r w:rsidR="00A92965">
        <w:rPr>
          <w:i w:val="0"/>
          <w:color w:val="auto"/>
          <w:sz w:val="24"/>
          <w:szCs w:val="24"/>
        </w:rPr>
        <w:t>,</w:t>
      </w:r>
      <w:r w:rsidR="005D310C">
        <w:rPr>
          <w:i w:val="0"/>
          <w:color w:val="auto"/>
          <w:sz w:val="24"/>
          <w:szCs w:val="24"/>
        </w:rPr>
        <w:t xml:space="preserve"> em caso de alguma pendência que impeça a concessão automatizada, o requerimento entra </w:t>
      </w:r>
      <w:r w:rsidR="00BA39FA">
        <w:rPr>
          <w:i w:val="0"/>
          <w:color w:val="auto"/>
          <w:sz w:val="24"/>
          <w:szCs w:val="24"/>
        </w:rPr>
        <w:t xml:space="preserve">em módulo </w:t>
      </w:r>
      <w:r w:rsidR="005D310C">
        <w:rPr>
          <w:i w:val="0"/>
          <w:color w:val="auto"/>
          <w:sz w:val="24"/>
          <w:szCs w:val="24"/>
        </w:rPr>
        <w:t>semiautomático</w:t>
      </w:r>
      <w:r w:rsidR="008F54A7">
        <w:rPr>
          <w:i w:val="0"/>
          <w:color w:val="auto"/>
          <w:sz w:val="24"/>
          <w:szCs w:val="24"/>
        </w:rPr>
        <w:t>,</w:t>
      </w:r>
      <w:r w:rsidR="005D310C">
        <w:rPr>
          <w:i w:val="0"/>
          <w:color w:val="auto"/>
          <w:sz w:val="24"/>
          <w:szCs w:val="24"/>
        </w:rPr>
        <w:t xml:space="preserve"> de</w:t>
      </w:r>
      <w:r w:rsidR="00BA39FA">
        <w:rPr>
          <w:i w:val="0"/>
          <w:color w:val="auto"/>
          <w:sz w:val="24"/>
          <w:szCs w:val="24"/>
        </w:rPr>
        <w:t>terminando</w:t>
      </w:r>
      <w:r w:rsidR="005D310C">
        <w:rPr>
          <w:i w:val="0"/>
          <w:color w:val="auto"/>
          <w:sz w:val="24"/>
          <w:szCs w:val="24"/>
        </w:rPr>
        <w:t xml:space="preserve"> s</w:t>
      </w:r>
      <w:r w:rsidR="00BA39FA">
        <w:rPr>
          <w:i w:val="0"/>
          <w:color w:val="auto"/>
          <w:sz w:val="24"/>
          <w:szCs w:val="24"/>
        </w:rPr>
        <w:t>ua</w:t>
      </w:r>
      <w:r w:rsidR="005D310C">
        <w:rPr>
          <w:i w:val="0"/>
          <w:color w:val="auto"/>
          <w:sz w:val="24"/>
          <w:szCs w:val="24"/>
        </w:rPr>
        <w:t xml:space="preserve"> an</w:t>
      </w:r>
      <w:r w:rsidR="00BA39FA">
        <w:rPr>
          <w:i w:val="0"/>
          <w:color w:val="auto"/>
          <w:sz w:val="24"/>
          <w:szCs w:val="24"/>
        </w:rPr>
        <w:t>á</w:t>
      </w:r>
      <w:r w:rsidR="005D310C">
        <w:rPr>
          <w:i w:val="0"/>
          <w:color w:val="auto"/>
          <w:sz w:val="24"/>
          <w:szCs w:val="24"/>
        </w:rPr>
        <w:t>lis</w:t>
      </w:r>
      <w:r w:rsidR="00BA39FA">
        <w:rPr>
          <w:i w:val="0"/>
          <w:color w:val="auto"/>
          <w:sz w:val="24"/>
          <w:szCs w:val="24"/>
        </w:rPr>
        <w:t>e</w:t>
      </w:r>
      <w:r w:rsidR="005D310C">
        <w:rPr>
          <w:i w:val="0"/>
          <w:color w:val="auto"/>
          <w:sz w:val="24"/>
          <w:szCs w:val="24"/>
        </w:rPr>
        <w:t xml:space="preserve"> por algum servidor</w:t>
      </w:r>
      <w:r w:rsidR="008F54A7">
        <w:rPr>
          <w:i w:val="0"/>
          <w:color w:val="auto"/>
          <w:sz w:val="24"/>
          <w:szCs w:val="24"/>
        </w:rPr>
        <w:t>.</w:t>
      </w:r>
      <w:r w:rsidR="005D310C">
        <w:rPr>
          <w:i w:val="0"/>
          <w:color w:val="auto"/>
          <w:sz w:val="24"/>
          <w:szCs w:val="24"/>
        </w:rPr>
        <w:t xml:space="preserve"> </w:t>
      </w:r>
      <w:r w:rsidR="008F54A7">
        <w:rPr>
          <w:i w:val="0"/>
          <w:color w:val="auto"/>
          <w:sz w:val="24"/>
          <w:szCs w:val="24"/>
        </w:rPr>
        <w:t>A</w:t>
      </w:r>
      <w:r w:rsidR="005D310C">
        <w:rPr>
          <w:i w:val="0"/>
          <w:color w:val="auto"/>
          <w:sz w:val="24"/>
          <w:szCs w:val="24"/>
        </w:rPr>
        <w:t xml:space="preserve">firmou que o grande mote para aumentar o número de concessões automatizadas é sem dúvidas, a melhora </w:t>
      </w:r>
      <w:r w:rsidR="00A92965">
        <w:rPr>
          <w:i w:val="0"/>
          <w:color w:val="auto"/>
          <w:sz w:val="24"/>
          <w:szCs w:val="24"/>
        </w:rPr>
        <w:t xml:space="preserve">nos </w:t>
      </w:r>
      <w:r w:rsidR="005D310C">
        <w:rPr>
          <w:i w:val="0"/>
          <w:color w:val="auto"/>
          <w:sz w:val="24"/>
          <w:szCs w:val="24"/>
        </w:rPr>
        <w:t>dados das bases do CNIS.</w:t>
      </w:r>
      <w:r w:rsidR="00950125">
        <w:rPr>
          <w:i w:val="0"/>
          <w:color w:val="auto"/>
          <w:sz w:val="24"/>
          <w:szCs w:val="24"/>
        </w:rPr>
        <w:t xml:space="preserve"> Falando do </w:t>
      </w:r>
      <w:r w:rsidR="00950125" w:rsidRPr="00950125">
        <w:rPr>
          <w:i w:val="0"/>
          <w:color w:val="auto"/>
          <w:sz w:val="24"/>
          <w:szCs w:val="24"/>
        </w:rPr>
        <w:t>Benefício de Prestação Continuada</w:t>
      </w:r>
      <w:r w:rsidR="008F54A7">
        <w:rPr>
          <w:i w:val="0"/>
          <w:color w:val="auto"/>
          <w:sz w:val="24"/>
          <w:szCs w:val="24"/>
        </w:rPr>
        <w:t xml:space="preserve"> </w:t>
      </w:r>
      <w:r w:rsidR="00A92965">
        <w:rPr>
          <w:i w:val="0"/>
          <w:color w:val="auto"/>
          <w:sz w:val="24"/>
          <w:szCs w:val="24"/>
        </w:rPr>
        <w:t>(</w:t>
      </w:r>
      <w:r w:rsidR="008F54A7">
        <w:rPr>
          <w:i w:val="0"/>
          <w:color w:val="auto"/>
          <w:sz w:val="24"/>
          <w:szCs w:val="24"/>
        </w:rPr>
        <w:t>BPC</w:t>
      </w:r>
      <w:r w:rsidR="00A92965">
        <w:rPr>
          <w:i w:val="0"/>
          <w:color w:val="auto"/>
          <w:sz w:val="24"/>
          <w:szCs w:val="24"/>
        </w:rPr>
        <w:t>)</w:t>
      </w:r>
      <w:r w:rsidR="00950125">
        <w:rPr>
          <w:i w:val="0"/>
          <w:color w:val="auto"/>
          <w:sz w:val="24"/>
          <w:szCs w:val="24"/>
        </w:rPr>
        <w:t>, salientou que, caso as informações de renda do requerente e do seu grupo familiar, do CadÚnico (</w:t>
      </w:r>
      <w:r w:rsidR="00950125" w:rsidRPr="00950125">
        <w:rPr>
          <w:i w:val="0"/>
          <w:color w:val="auto"/>
          <w:sz w:val="24"/>
          <w:szCs w:val="24"/>
        </w:rPr>
        <w:t>gerido pelo Ministério da Cidadania</w:t>
      </w:r>
      <w:r w:rsidR="00950125">
        <w:rPr>
          <w:i w:val="0"/>
          <w:color w:val="auto"/>
          <w:sz w:val="24"/>
          <w:szCs w:val="24"/>
        </w:rPr>
        <w:t>) e do CNIS, estejam atualizadas</w:t>
      </w:r>
      <w:r w:rsidR="009E2ED6">
        <w:rPr>
          <w:i w:val="0"/>
          <w:color w:val="auto"/>
          <w:sz w:val="24"/>
          <w:szCs w:val="24"/>
        </w:rPr>
        <w:t>,</w:t>
      </w:r>
      <w:r w:rsidR="00950125">
        <w:rPr>
          <w:i w:val="0"/>
          <w:color w:val="auto"/>
          <w:sz w:val="24"/>
          <w:szCs w:val="24"/>
        </w:rPr>
        <w:t xml:space="preserve"> a concessão do BPC</w:t>
      </w:r>
      <w:r w:rsidR="00A92965">
        <w:rPr>
          <w:i w:val="0"/>
          <w:color w:val="auto"/>
          <w:sz w:val="24"/>
          <w:szCs w:val="24"/>
        </w:rPr>
        <w:t>,</w:t>
      </w:r>
      <w:r w:rsidR="00966519">
        <w:rPr>
          <w:i w:val="0"/>
          <w:color w:val="auto"/>
          <w:sz w:val="24"/>
          <w:szCs w:val="24"/>
        </w:rPr>
        <w:t xml:space="preserve"> ao idoso</w:t>
      </w:r>
      <w:r w:rsidR="00A92965">
        <w:rPr>
          <w:i w:val="0"/>
          <w:color w:val="auto"/>
          <w:sz w:val="24"/>
          <w:szCs w:val="24"/>
        </w:rPr>
        <w:t>,</w:t>
      </w:r>
      <w:r w:rsidR="00966519">
        <w:rPr>
          <w:i w:val="0"/>
          <w:color w:val="auto"/>
          <w:sz w:val="24"/>
          <w:szCs w:val="24"/>
        </w:rPr>
        <w:t xml:space="preserve"> </w:t>
      </w:r>
      <w:r w:rsidR="00BA39FA">
        <w:rPr>
          <w:i w:val="0"/>
          <w:color w:val="auto"/>
          <w:sz w:val="24"/>
          <w:szCs w:val="24"/>
        </w:rPr>
        <w:t>ocorrerá</w:t>
      </w:r>
      <w:r w:rsidR="00966519">
        <w:rPr>
          <w:i w:val="0"/>
          <w:color w:val="auto"/>
          <w:sz w:val="24"/>
          <w:szCs w:val="24"/>
        </w:rPr>
        <w:t xml:space="preserve"> de forma automática. Lembrou</w:t>
      </w:r>
      <w:r w:rsidR="009E2ED6">
        <w:rPr>
          <w:i w:val="0"/>
          <w:color w:val="auto"/>
          <w:sz w:val="24"/>
          <w:szCs w:val="24"/>
        </w:rPr>
        <w:t>,</w:t>
      </w:r>
      <w:r w:rsidR="00966519">
        <w:rPr>
          <w:i w:val="0"/>
          <w:color w:val="auto"/>
          <w:sz w:val="24"/>
          <w:szCs w:val="24"/>
        </w:rPr>
        <w:t xml:space="preserve"> também que</w:t>
      </w:r>
      <w:r w:rsidR="009E2ED6">
        <w:rPr>
          <w:i w:val="0"/>
          <w:color w:val="auto"/>
          <w:sz w:val="24"/>
          <w:szCs w:val="24"/>
        </w:rPr>
        <w:t>,</w:t>
      </w:r>
      <w:r w:rsidR="00966519">
        <w:rPr>
          <w:i w:val="0"/>
          <w:color w:val="auto"/>
          <w:sz w:val="24"/>
          <w:szCs w:val="24"/>
        </w:rPr>
        <w:t xml:space="preserve"> o mesmo procedimento pode ser utilizado para</w:t>
      </w:r>
      <w:r w:rsidR="00CE0935">
        <w:rPr>
          <w:i w:val="0"/>
          <w:color w:val="auto"/>
          <w:sz w:val="24"/>
          <w:szCs w:val="24"/>
        </w:rPr>
        <w:t xml:space="preserve"> o Benefício de aposentadoria por idade</w:t>
      </w:r>
      <w:r w:rsidR="00A92965">
        <w:rPr>
          <w:i w:val="0"/>
          <w:color w:val="auto"/>
          <w:sz w:val="24"/>
          <w:szCs w:val="24"/>
        </w:rPr>
        <w:t xml:space="preserve"> (B-41</w:t>
      </w:r>
      <w:r w:rsidR="00CE0935">
        <w:rPr>
          <w:i w:val="0"/>
          <w:color w:val="auto"/>
          <w:sz w:val="24"/>
          <w:szCs w:val="24"/>
        </w:rPr>
        <w:t xml:space="preserve">), </w:t>
      </w:r>
      <w:r w:rsidR="00A92965">
        <w:rPr>
          <w:i w:val="0"/>
          <w:color w:val="auto"/>
          <w:sz w:val="24"/>
          <w:szCs w:val="24"/>
        </w:rPr>
        <w:t xml:space="preserve"> o </w:t>
      </w:r>
      <w:r w:rsidR="00CE0935">
        <w:rPr>
          <w:i w:val="0"/>
          <w:color w:val="auto"/>
          <w:sz w:val="24"/>
          <w:szCs w:val="24"/>
        </w:rPr>
        <w:t xml:space="preserve">Benefício de </w:t>
      </w:r>
      <w:r w:rsidR="00CE0935" w:rsidRPr="00CE0935">
        <w:rPr>
          <w:i w:val="0"/>
          <w:color w:val="auto"/>
          <w:sz w:val="24"/>
          <w:szCs w:val="24"/>
        </w:rPr>
        <w:t>aposentadoria por tempo de contribuição</w:t>
      </w:r>
      <w:r w:rsidR="00A92965" w:rsidRPr="00A92965">
        <w:t xml:space="preserve"> </w:t>
      </w:r>
      <w:r w:rsidR="00A92965">
        <w:t>(</w:t>
      </w:r>
      <w:r w:rsidR="00A92965" w:rsidRPr="00A92965">
        <w:rPr>
          <w:i w:val="0"/>
          <w:color w:val="auto"/>
          <w:sz w:val="24"/>
          <w:szCs w:val="24"/>
        </w:rPr>
        <w:t>B-42</w:t>
      </w:r>
      <w:r w:rsidR="00CE0935">
        <w:rPr>
          <w:i w:val="0"/>
          <w:color w:val="auto"/>
          <w:sz w:val="24"/>
          <w:szCs w:val="24"/>
        </w:rPr>
        <w:t xml:space="preserve">) e </w:t>
      </w:r>
      <w:r w:rsidR="00A92965">
        <w:rPr>
          <w:i w:val="0"/>
          <w:color w:val="auto"/>
          <w:sz w:val="24"/>
          <w:szCs w:val="24"/>
        </w:rPr>
        <w:t xml:space="preserve">o </w:t>
      </w:r>
      <w:r w:rsidR="00CE0935">
        <w:rPr>
          <w:i w:val="0"/>
          <w:color w:val="auto"/>
          <w:sz w:val="24"/>
          <w:szCs w:val="24"/>
        </w:rPr>
        <w:t>Salário-maternidade</w:t>
      </w:r>
      <w:r w:rsidR="00A92965" w:rsidRPr="00A92965">
        <w:rPr>
          <w:i w:val="0"/>
          <w:color w:val="auto"/>
          <w:sz w:val="24"/>
          <w:szCs w:val="24"/>
        </w:rPr>
        <w:t xml:space="preserve"> </w:t>
      </w:r>
      <w:r w:rsidR="00A92965">
        <w:rPr>
          <w:i w:val="0"/>
          <w:color w:val="auto"/>
          <w:sz w:val="24"/>
          <w:szCs w:val="24"/>
        </w:rPr>
        <w:t>(B-80</w:t>
      </w:r>
      <w:r w:rsidR="00CE0935">
        <w:rPr>
          <w:i w:val="0"/>
          <w:color w:val="auto"/>
          <w:sz w:val="24"/>
          <w:szCs w:val="24"/>
        </w:rPr>
        <w:t>)</w:t>
      </w:r>
      <w:r w:rsidR="009E2ED6">
        <w:rPr>
          <w:i w:val="0"/>
          <w:color w:val="auto"/>
          <w:sz w:val="24"/>
          <w:szCs w:val="24"/>
        </w:rPr>
        <w:t>,</w:t>
      </w:r>
      <w:r w:rsidR="00CE0935">
        <w:rPr>
          <w:i w:val="0"/>
          <w:color w:val="auto"/>
          <w:sz w:val="24"/>
          <w:szCs w:val="24"/>
        </w:rPr>
        <w:t xml:space="preserve"> dentre outros. Dando prosseguindo, participou aos presentes que, atualmente, o INSS está </w:t>
      </w:r>
      <w:r w:rsidR="00CE0935" w:rsidRPr="00CE0935">
        <w:rPr>
          <w:i w:val="0"/>
          <w:color w:val="auto"/>
          <w:sz w:val="24"/>
          <w:szCs w:val="24"/>
        </w:rPr>
        <w:t xml:space="preserve">trabalhando com </w:t>
      </w:r>
      <w:r w:rsidR="00CE0935">
        <w:rPr>
          <w:i w:val="0"/>
          <w:color w:val="auto"/>
          <w:sz w:val="24"/>
          <w:szCs w:val="24"/>
        </w:rPr>
        <w:t>os</w:t>
      </w:r>
      <w:r w:rsidR="00CE0935" w:rsidRPr="00CE0935">
        <w:rPr>
          <w:i w:val="0"/>
          <w:color w:val="auto"/>
          <w:sz w:val="24"/>
          <w:szCs w:val="24"/>
        </w:rPr>
        <w:t xml:space="preserve"> benefício</w:t>
      </w:r>
      <w:r w:rsidR="00CE0935">
        <w:rPr>
          <w:i w:val="0"/>
          <w:color w:val="auto"/>
          <w:sz w:val="24"/>
          <w:szCs w:val="24"/>
        </w:rPr>
        <w:t>s</w:t>
      </w:r>
      <w:r w:rsidR="00CE0935" w:rsidRPr="00CE0935">
        <w:rPr>
          <w:i w:val="0"/>
          <w:color w:val="auto"/>
          <w:sz w:val="24"/>
          <w:szCs w:val="24"/>
        </w:rPr>
        <w:t xml:space="preserve"> represados</w:t>
      </w:r>
      <w:r w:rsidR="00CE0935">
        <w:rPr>
          <w:i w:val="0"/>
          <w:color w:val="auto"/>
          <w:sz w:val="24"/>
          <w:szCs w:val="24"/>
        </w:rPr>
        <w:t>, sendo in</w:t>
      </w:r>
      <w:r w:rsidR="00A92965">
        <w:rPr>
          <w:i w:val="0"/>
          <w:color w:val="auto"/>
          <w:sz w:val="24"/>
          <w:szCs w:val="24"/>
        </w:rPr>
        <w:t>i</w:t>
      </w:r>
      <w:r w:rsidR="00CE0935">
        <w:rPr>
          <w:i w:val="0"/>
          <w:color w:val="auto"/>
          <w:sz w:val="24"/>
          <w:szCs w:val="24"/>
        </w:rPr>
        <w:t>cialmente</w:t>
      </w:r>
      <w:r w:rsidR="00A92965">
        <w:rPr>
          <w:i w:val="0"/>
          <w:color w:val="auto"/>
          <w:sz w:val="24"/>
          <w:szCs w:val="24"/>
        </w:rPr>
        <w:t xml:space="preserve"> para </w:t>
      </w:r>
      <w:r w:rsidR="00CE0935" w:rsidRPr="00CE0935">
        <w:rPr>
          <w:i w:val="0"/>
          <w:color w:val="auto"/>
          <w:sz w:val="24"/>
          <w:szCs w:val="24"/>
        </w:rPr>
        <w:t>os benefícios por incapacidade</w:t>
      </w:r>
      <w:r w:rsidR="00CE0935">
        <w:rPr>
          <w:i w:val="0"/>
          <w:color w:val="auto"/>
          <w:sz w:val="24"/>
          <w:szCs w:val="24"/>
        </w:rPr>
        <w:t xml:space="preserve"> represados por p</w:t>
      </w:r>
      <w:r w:rsidR="004B04B4">
        <w:rPr>
          <w:i w:val="0"/>
          <w:color w:val="auto"/>
          <w:sz w:val="24"/>
          <w:szCs w:val="24"/>
        </w:rPr>
        <w:t xml:space="preserve">endências </w:t>
      </w:r>
      <w:r w:rsidR="00CE0935">
        <w:rPr>
          <w:i w:val="0"/>
          <w:color w:val="auto"/>
          <w:sz w:val="24"/>
          <w:szCs w:val="24"/>
        </w:rPr>
        <w:t>cadastrais</w:t>
      </w:r>
      <w:r w:rsidR="004B04B4">
        <w:rPr>
          <w:i w:val="0"/>
          <w:color w:val="auto"/>
          <w:sz w:val="24"/>
          <w:szCs w:val="24"/>
        </w:rPr>
        <w:t>, sendo selecionados 317</w:t>
      </w:r>
      <w:r w:rsidR="009E2ED6">
        <w:rPr>
          <w:i w:val="0"/>
          <w:color w:val="auto"/>
          <w:sz w:val="24"/>
          <w:szCs w:val="24"/>
        </w:rPr>
        <w:t xml:space="preserve"> mil</w:t>
      </w:r>
      <w:r w:rsidR="004B04B4">
        <w:rPr>
          <w:i w:val="0"/>
          <w:color w:val="auto"/>
          <w:sz w:val="24"/>
          <w:szCs w:val="24"/>
        </w:rPr>
        <w:t xml:space="preserve"> benefícios dos quais 143</w:t>
      </w:r>
      <w:r w:rsidR="009E2ED6">
        <w:rPr>
          <w:i w:val="0"/>
          <w:color w:val="auto"/>
          <w:sz w:val="24"/>
          <w:szCs w:val="24"/>
        </w:rPr>
        <w:t xml:space="preserve"> mil</w:t>
      </w:r>
      <w:r w:rsidR="004B04B4">
        <w:rPr>
          <w:i w:val="0"/>
          <w:color w:val="auto"/>
          <w:sz w:val="24"/>
          <w:szCs w:val="24"/>
        </w:rPr>
        <w:t xml:space="preserve"> já foram tratados. Elencou que</w:t>
      </w:r>
      <w:r w:rsidR="00D37B73">
        <w:rPr>
          <w:i w:val="0"/>
          <w:color w:val="auto"/>
          <w:sz w:val="24"/>
          <w:szCs w:val="24"/>
        </w:rPr>
        <w:t>,</w:t>
      </w:r>
      <w:r w:rsidR="004B04B4">
        <w:rPr>
          <w:i w:val="0"/>
          <w:color w:val="auto"/>
          <w:sz w:val="24"/>
          <w:szCs w:val="24"/>
        </w:rPr>
        <w:t xml:space="preserve"> no ano de 2020, dos mais de 3.2</w:t>
      </w:r>
      <w:r w:rsidR="009E2ED6">
        <w:rPr>
          <w:i w:val="0"/>
          <w:color w:val="auto"/>
          <w:sz w:val="24"/>
          <w:szCs w:val="24"/>
        </w:rPr>
        <w:t xml:space="preserve"> milhões de</w:t>
      </w:r>
      <w:r w:rsidR="004B04B4">
        <w:rPr>
          <w:i w:val="0"/>
          <w:color w:val="auto"/>
          <w:sz w:val="24"/>
          <w:szCs w:val="24"/>
        </w:rPr>
        <w:t xml:space="preserve"> benefícios que deram entrada no INSS, quase 100% foram concluídos de forma automatizada, tudo de acordo com o preconizado na Emenda </w:t>
      </w:r>
      <w:r w:rsidR="00BA39FA">
        <w:rPr>
          <w:i w:val="0"/>
          <w:color w:val="auto"/>
          <w:sz w:val="24"/>
          <w:szCs w:val="24"/>
        </w:rPr>
        <w:t xml:space="preserve">Constitucional </w:t>
      </w:r>
      <w:r w:rsidR="004B04B4">
        <w:rPr>
          <w:i w:val="0"/>
          <w:color w:val="auto"/>
          <w:sz w:val="24"/>
          <w:szCs w:val="24"/>
        </w:rPr>
        <w:t>nº 103</w:t>
      </w:r>
      <w:r w:rsidR="009E2ED6">
        <w:rPr>
          <w:i w:val="0"/>
          <w:color w:val="auto"/>
          <w:sz w:val="24"/>
          <w:szCs w:val="24"/>
        </w:rPr>
        <w:t>,</w:t>
      </w:r>
      <w:r w:rsidR="004B04B4">
        <w:rPr>
          <w:i w:val="0"/>
          <w:color w:val="auto"/>
          <w:sz w:val="24"/>
          <w:szCs w:val="24"/>
        </w:rPr>
        <w:t xml:space="preserve"> de 12 novembro de 2019.</w:t>
      </w:r>
      <w:r w:rsidR="00EE7822">
        <w:rPr>
          <w:i w:val="0"/>
          <w:color w:val="auto"/>
          <w:sz w:val="24"/>
          <w:szCs w:val="24"/>
        </w:rPr>
        <w:t xml:space="preserve"> Mostrou que</w:t>
      </w:r>
      <w:r w:rsidR="00D37B73">
        <w:rPr>
          <w:i w:val="0"/>
          <w:color w:val="auto"/>
          <w:sz w:val="24"/>
          <w:szCs w:val="24"/>
        </w:rPr>
        <w:t>,</w:t>
      </w:r>
      <w:r w:rsidR="00EE7822">
        <w:rPr>
          <w:i w:val="0"/>
          <w:color w:val="auto"/>
          <w:sz w:val="24"/>
          <w:szCs w:val="24"/>
        </w:rPr>
        <w:t xml:space="preserve"> no corrente ano, as concessões de benéficos de forma automatizada estão praticamente equiparadas com o movimento de entrada de requerimentos</w:t>
      </w:r>
      <w:r w:rsidR="0029271E">
        <w:rPr>
          <w:i w:val="0"/>
          <w:color w:val="auto"/>
          <w:sz w:val="24"/>
          <w:szCs w:val="24"/>
        </w:rPr>
        <w:t>. Mostrou</w:t>
      </w:r>
      <w:r w:rsidR="00D37B73">
        <w:rPr>
          <w:i w:val="0"/>
          <w:color w:val="auto"/>
          <w:sz w:val="24"/>
          <w:szCs w:val="24"/>
        </w:rPr>
        <w:t>,</w:t>
      </w:r>
      <w:r w:rsidR="0029271E">
        <w:rPr>
          <w:i w:val="0"/>
          <w:color w:val="auto"/>
          <w:sz w:val="24"/>
          <w:szCs w:val="24"/>
        </w:rPr>
        <w:t xml:space="preserve"> de forma resumida</w:t>
      </w:r>
      <w:r w:rsidR="00D37B73">
        <w:rPr>
          <w:i w:val="0"/>
          <w:color w:val="auto"/>
          <w:sz w:val="24"/>
          <w:szCs w:val="24"/>
        </w:rPr>
        <w:t>,</w:t>
      </w:r>
      <w:r w:rsidR="0029271E">
        <w:rPr>
          <w:i w:val="0"/>
          <w:color w:val="auto"/>
          <w:sz w:val="24"/>
          <w:szCs w:val="24"/>
        </w:rPr>
        <w:t xml:space="preserve"> a porcentagem de requerimento inicial concedidos de forma automática nos quatro primeiros meses do ano, considerando apenas o B-41, B-42, B-80 e 88, sendo: </w:t>
      </w:r>
      <w:r w:rsidR="000033FA" w:rsidRPr="000033FA">
        <w:rPr>
          <w:i w:val="0"/>
          <w:color w:val="auto"/>
          <w:sz w:val="24"/>
          <w:szCs w:val="24"/>
        </w:rPr>
        <w:t xml:space="preserve">8% </w:t>
      </w:r>
      <w:r w:rsidR="000033FA">
        <w:rPr>
          <w:i w:val="0"/>
          <w:color w:val="auto"/>
          <w:sz w:val="24"/>
          <w:szCs w:val="24"/>
        </w:rPr>
        <w:t>em janeiro</w:t>
      </w:r>
      <w:r w:rsidR="000033FA" w:rsidRPr="000033FA">
        <w:rPr>
          <w:i w:val="0"/>
          <w:color w:val="auto"/>
          <w:sz w:val="24"/>
          <w:szCs w:val="24"/>
        </w:rPr>
        <w:t>; 17% em fevereiro</w:t>
      </w:r>
      <w:r w:rsidR="000033FA">
        <w:rPr>
          <w:i w:val="0"/>
          <w:color w:val="auto"/>
          <w:sz w:val="24"/>
          <w:szCs w:val="24"/>
        </w:rPr>
        <w:t>;</w:t>
      </w:r>
      <w:r w:rsidR="000033FA" w:rsidRPr="000033FA">
        <w:rPr>
          <w:i w:val="0"/>
          <w:color w:val="auto"/>
          <w:sz w:val="24"/>
          <w:szCs w:val="24"/>
        </w:rPr>
        <w:t xml:space="preserve"> 13% em março; e, 15% </w:t>
      </w:r>
      <w:r w:rsidR="000033FA">
        <w:rPr>
          <w:i w:val="0"/>
          <w:color w:val="auto"/>
          <w:sz w:val="24"/>
          <w:szCs w:val="24"/>
        </w:rPr>
        <w:t xml:space="preserve">em abril, levando em conta apenas a parte </w:t>
      </w:r>
      <w:r w:rsidR="009E2ED6">
        <w:rPr>
          <w:i w:val="0"/>
          <w:color w:val="auto"/>
          <w:sz w:val="24"/>
          <w:szCs w:val="24"/>
        </w:rPr>
        <w:t xml:space="preserve">apurada </w:t>
      </w:r>
      <w:r w:rsidR="000033FA">
        <w:rPr>
          <w:i w:val="0"/>
          <w:color w:val="auto"/>
          <w:sz w:val="24"/>
          <w:szCs w:val="24"/>
        </w:rPr>
        <w:t>do mês. Prosseguindo, falou que em março houve um grande pico nas análises de manutenção realizadas de forma automatizada</w:t>
      </w:r>
      <w:r w:rsidR="00D37B73">
        <w:rPr>
          <w:i w:val="0"/>
          <w:color w:val="auto"/>
          <w:sz w:val="24"/>
          <w:szCs w:val="24"/>
        </w:rPr>
        <w:t>,</w:t>
      </w:r>
      <w:r w:rsidR="000033FA">
        <w:rPr>
          <w:i w:val="0"/>
          <w:color w:val="auto"/>
          <w:sz w:val="24"/>
          <w:szCs w:val="24"/>
        </w:rPr>
        <w:t xml:space="preserve"> chegando a um total de 231.662 e, em abril, </w:t>
      </w:r>
      <w:r w:rsidR="00BA39FA">
        <w:rPr>
          <w:i w:val="0"/>
          <w:color w:val="auto"/>
          <w:sz w:val="24"/>
          <w:szCs w:val="24"/>
        </w:rPr>
        <w:t>foram</w:t>
      </w:r>
      <w:r w:rsidR="000033FA">
        <w:rPr>
          <w:i w:val="0"/>
          <w:color w:val="auto"/>
          <w:sz w:val="24"/>
          <w:szCs w:val="24"/>
        </w:rPr>
        <w:t xml:space="preserve"> 122.761, representando 45% das análises de manutenção de forma automatizada. Solicitando a palavra, a Sra. Tônia Andrea Inocentini Galleti perguntou se </w:t>
      </w:r>
      <w:r w:rsidR="00B473C9">
        <w:rPr>
          <w:i w:val="0"/>
          <w:color w:val="auto"/>
          <w:sz w:val="24"/>
          <w:szCs w:val="24"/>
        </w:rPr>
        <w:t xml:space="preserve">dos 36% de demanda criada para a via automática, apenas </w:t>
      </w:r>
      <w:r w:rsidR="000033FA">
        <w:rPr>
          <w:i w:val="0"/>
          <w:color w:val="auto"/>
          <w:sz w:val="24"/>
          <w:szCs w:val="24"/>
        </w:rPr>
        <w:t xml:space="preserve">45% </w:t>
      </w:r>
      <w:r w:rsidR="00B473C9">
        <w:rPr>
          <w:i w:val="0"/>
          <w:color w:val="auto"/>
          <w:sz w:val="24"/>
          <w:szCs w:val="24"/>
        </w:rPr>
        <w:t xml:space="preserve">tinham sido </w:t>
      </w:r>
      <w:r w:rsidR="000033FA">
        <w:rPr>
          <w:i w:val="0"/>
          <w:color w:val="auto"/>
          <w:sz w:val="24"/>
          <w:szCs w:val="24"/>
        </w:rPr>
        <w:t>concluíd</w:t>
      </w:r>
      <w:r w:rsidR="00B473C9">
        <w:rPr>
          <w:i w:val="0"/>
          <w:color w:val="auto"/>
          <w:sz w:val="24"/>
          <w:szCs w:val="24"/>
        </w:rPr>
        <w:t>a</w:t>
      </w:r>
      <w:r w:rsidR="000033FA">
        <w:rPr>
          <w:i w:val="0"/>
          <w:color w:val="auto"/>
          <w:sz w:val="24"/>
          <w:szCs w:val="24"/>
        </w:rPr>
        <w:t>s</w:t>
      </w:r>
      <w:r w:rsidR="00B473C9">
        <w:rPr>
          <w:i w:val="0"/>
          <w:color w:val="auto"/>
          <w:sz w:val="24"/>
          <w:szCs w:val="24"/>
        </w:rPr>
        <w:t xml:space="preserve">. De pronto, o Sr. Alessandro Roosevelt Silva Ribeiro explicou que </w:t>
      </w:r>
      <w:r w:rsidR="00BA39FA">
        <w:rPr>
          <w:i w:val="0"/>
          <w:color w:val="auto"/>
          <w:sz w:val="24"/>
          <w:szCs w:val="24"/>
        </w:rPr>
        <w:t xml:space="preserve">há </w:t>
      </w:r>
      <w:r w:rsidR="00B473C9">
        <w:rPr>
          <w:i w:val="0"/>
          <w:color w:val="auto"/>
          <w:sz w:val="24"/>
          <w:szCs w:val="24"/>
        </w:rPr>
        <w:t xml:space="preserve">uma diferença entre manutenção e concessão, sendo os 45% do total da produtividade despachada automaticamente. </w:t>
      </w:r>
      <w:r w:rsidR="003C494B">
        <w:rPr>
          <w:i w:val="0"/>
          <w:color w:val="auto"/>
          <w:sz w:val="24"/>
          <w:szCs w:val="24"/>
        </w:rPr>
        <w:t>I</w:t>
      </w:r>
      <w:r w:rsidR="00B473C9">
        <w:rPr>
          <w:i w:val="0"/>
          <w:color w:val="auto"/>
          <w:sz w:val="24"/>
          <w:szCs w:val="24"/>
        </w:rPr>
        <w:t>nform</w:t>
      </w:r>
      <w:r w:rsidR="003C494B">
        <w:rPr>
          <w:i w:val="0"/>
          <w:color w:val="auto"/>
          <w:sz w:val="24"/>
          <w:szCs w:val="24"/>
        </w:rPr>
        <w:t xml:space="preserve">ou </w:t>
      </w:r>
      <w:r w:rsidR="00B473C9">
        <w:rPr>
          <w:i w:val="0"/>
          <w:color w:val="auto"/>
          <w:sz w:val="24"/>
          <w:szCs w:val="24"/>
        </w:rPr>
        <w:t>que a intenção é que</w:t>
      </w:r>
      <w:r w:rsidR="00D37B73">
        <w:rPr>
          <w:i w:val="0"/>
          <w:color w:val="auto"/>
          <w:sz w:val="24"/>
          <w:szCs w:val="24"/>
        </w:rPr>
        <w:t>,</w:t>
      </w:r>
      <w:r w:rsidR="00B473C9">
        <w:rPr>
          <w:i w:val="0"/>
          <w:color w:val="auto"/>
          <w:sz w:val="24"/>
          <w:szCs w:val="24"/>
        </w:rPr>
        <w:t xml:space="preserve"> </w:t>
      </w:r>
      <w:r w:rsidR="003C494B">
        <w:rPr>
          <w:i w:val="0"/>
          <w:color w:val="auto"/>
          <w:sz w:val="24"/>
          <w:szCs w:val="24"/>
        </w:rPr>
        <w:t xml:space="preserve">em breve, </w:t>
      </w:r>
      <w:r w:rsidR="00B473C9">
        <w:rPr>
          <w:i w:val="0"/>
          <w:color w:val="auto"/>
          <w:sz w:val="24"/>
          <w:szCs w:val="24"/>
        </w:rPr>
        <w:t xml:space="preserve">todo o estoque de entrada seja analisado e deferido de forma automatizada, </w:t>
      </w:r>
      <w:r w:rsidR="003C494B">
        <w:rPr>
          <w:i w:val="0"/>
          <w:color w:val="auto"/>
          <w:sz w:val="24"/>
          <w:szCs w:val="24"/>
        </w:rPr>
        <w:t xml:space="preserve">ficando os servidores responsáveis por analisar apenas as </w:t>
      </w:r>
      <w:r w:rsidR="003C494B">
        <w:rPr>
          <w:i w:val="0"/>
          <w:color w:val="auto"/>
          <w:sz w:val="24"/>
          <w:szCs w:val="24"/>
        </w:rPr>
        <w:lastRenderedPageBreak/>
        <w:t xml:space="preserve">pendências que </w:t>
      </w:r>
      <w:r w:rsidR="00BA39FA">
        <w:rPr>
          <w:i w:val="0"/>
          <w:color w:val="auto"/>
          <w:sz w:val="24"/>
          <w:szCs w:val="24"/>
        </w:rPr>
        <w:t>requer</w:t>
      </w:r>
      <w:r w:rsidR="003C494B">
        <w:rPr>
          <w:i w:val="0"/>
          <w:color w:val="auto"/>
          <w:sz w:val="24"/>
          <w:szCs w:val="24"/>
        </w:rPr>
        <w:t>em uma análise mais subjetiva.</w:t>
      </w:r>
      <w:r w:rsidR="00B473C9">
        <w:rPr>
          <w:i w:val="0"/>
          <w:color w:val="auto"/>
          <w:sz w:val="24"/>
          <w:szCs w:val="24"/>
        </w:rPr>
        <w:t xml:space="preserve"> </w:t>
      </w:r>
      <w:r w:rsidR="003C494B">
        <w:rPr>
          <w:i w:val="0"/>
          <w:color w:val="auto"/>
          <w:sz w:val="24"/>
          <w:szCs w:val="24"/>
        </w:rPr>
        <w:t xml:space="preserve">Prosseguindo, discorreu </w:t>
      </w:r>
      <w:r w:rsidR="00016B09">
        <w:rPr>
          <w:i w:val="0"/>
          <w:color w:val="auto"/>
          <w:sz w:val="24"/>
          <w:szCs w:val="24"/>
        </w:rPr>
        <w:t xml:space="preserve">sobre </w:t>
      </w:r>
      <w:r w:rsidR="003C494B">
        <w:rPr>
          <w:i w:val="0"/>
          <w:color w:val="auto"/>
          <w:sz w:val="24"/>
          <w:szCs w:val="24"/>
        </w:rPr>
        <w:t xml:space="preserve">as ações em desenvolvimento </w:t>
      </w:r>
      <w:r w:rsidR="00016B09">
        <w:rPr>
          <w:i w:val="0"/>
          <w:color w:val="auto"/>
          <w:sz w:val="24"/>
          <w:szCs w:val="24"/>
        </w:rPr>
        <w:t>d</w:t>
      </w:r>
      <w:r w:rsidR="00BA39FA">
        <w:rPr>
          <w:i w:val="0"/>
          <w:color w:val="auto"/>
          <w:sz w:val="24"/>
          <w:szCs w:val="24"/>
        </w:rPr>
        <w:t>o</w:t>
      </w:r>
      <w:r w:rsidR="00016B09">
        <w:rPr>
          <w:i w:val="0"/>
          <w:color w:val="auto"/>
          <w:sz w:val="24"/>
          <w:szCs w:val="24"/>
        </w:rPr>
        <w:t xml:space="preserve"> </w:t>
      </w:r>
      <w:r w:rsidR="003C494B">
        <w:rPr>
          <w:i w:val="0"/>
          <w:color w:val="auto"/>
          <w:sz w:val="24"/>
          <w:szCs w:val="24"/>
        </w:rPr>
        <w:t>sistema</w:t>
      </w:r>
      <w:r w:rsidR="00BA39FA">
        <w:rPr>
          <w:i w:val="0"/>
          <w:color w:val="auto"/>
          <w:sz w:val="24"/>
          <w:szCs w:val="24"/>
        </w:rPr>
        <w:t>, informando que</w:t>
      </w:r>
      <w:r w:rsidR="009E1EAC">
        <w:rPr>
          <w:i w:val="0"/>
          <w:color w:val="auto"/>
          <w:sz w:val="24"/>
          <w:szCs w:val="24"/>
        </w:rPr>
        <w:t>,</w:t>
      </w:r>
      <w:r w:rsidR="003C494B">
        <w:rPr>
          <w:i w:val="0"/>
          <w:color w:val="auto"/>
          <w:sz w:val="24"/>
          <w:szCs w:val="24"/>
        </w:rPr>
        <w:t xml:space="preserve"> na parte de manutenção de benefícios</w:t>
      </w:r>
      <w:r w:rsidR="007D0671">
        <w:rPr>
          <w:i w:val="0"/>
          <w:color w:val="auto"/>
          <w:sz w:val="24"/>
          <w:szCs w:val="24"/>
        </w:rPr>
        <w:t xml:space="preserve">, </w:t>
      </w:r>
      <w:r w:rsidR="007D0671" w:rsidRPr="007D0671">
        <w:rPr>
          <w:i w:val="0"/>
          <w:color w:val="auto"/>
          <w:sz w:val="24"/>
          <w:szCs w:val="24"/>
        </w:rPr>
        <w:t xml:space="preserve">o desconto de mensalidade, </w:t>
      </w:r>
      <w:r w:rsidR="009E1EAC">
        <w:rPr>
          <w:i w:val="0"/>
          <w:color w:val="auto"/>
          <w:sz w:val="24"/>
          <w:szCs w:val="24"/>
        </w:rPr>
        <w:t xml:space="preserve">na </w:t>
      </w:r>
      <w:r w:rsidR="007D0671" w:rsidRPr="007D0671">
        <w:rPr>
          <w:i w:val="0"/>
          <w:color w:val="auto"/>
          <w:sz w:val="24"/>
          <w:szCs w:val="24"/>
        </w:rPr>
        <w:t>averbação</w:t>
      </w:r>
      <w:r w:rsidR="009E1EAC">
        <w:rPr>
          <w:i w:val="0"/>
          <w:color w:val="auto"/>
          <w:sz w:val="24"/>
          <w:szCs w:val="24"/>
        </w:rPr>
        <w:t xml:space="preserve"> e </w:t>
      </w:r>
      <w:r w:rsidR="007D0671" w:rsidRPr="007D0671">
        <w:rPr>
          <w:i w:val="0"/>
          <w:color w:val="auto"/>
          <w:sz w:val="24"/>
          <w:szCs w:val="24"/>
        </w:rPr>
        <w:t>desaverbação</w:t>
      </w:r>
      <w:r w:rsidR="003C494B">
        <w:rPr>
          <w:i w:val="0"/>
          <w:color w:val="auto"/>
          <w:sz w:val="24"/>
          <w:szCs w:val="24"/>
        </w:rPr>
        <w:t>,</w:t>
      </w:r>
      <w:r w:rsidR="007D0671">
        <w:rPr>
          <w:i w:val="0"/>
          <w:color w:val="auto"/>
          <w:sz w:val="24"/>
          <w:szCs w:val="24"/>
        </w:rPr>
        <w:t xml:space="preserve"> </w:t>
      </w:r>
      <w:r w:rsidR="007D0671" w:rsidRPr="007D0671">
        <w:rPr>
          <w:i w:val="0"/>
          <w:color w:val="auto"/>
          <w:sz w:val="24"/>
          <w:szCs w:val="24"/>
        </w:rPr>
        <w:t>demanda muito os servidores</w:t>
      </w:r>
      <w:r w:rsidR="001E749C">
        <w:rPr>
          <w:i w:val="0"/>
          <w:color w:val="auto"/>
          <w:sz w:val="24"/>
          <w:szCs w:val="24"/>
        </w:rPr>
        <w:t xml:space="preserve">, sendo que </w:t>
      </w:r>
      <w:r w:rsidR="007D0671">
        <w:rPr>
          <w:i w:val="0"/>
          <w:color w:val="auto"/>
          <w:sz w:val="24"/>
          <w:szCs w:val="24"/>
        </w:rPr>
        <w:t>e a ideia é</w:t>
      </w:r>
      <w:r w:rsidR="00BA39FA">
        <w:rPr>
          <w:i w:val="0"/>
          <w:color w:val="auto"/>
          <w:sz w:val="24"/>
          <w:szCs w:val="24"/>
        </w:rPr>
        <w:t xml:space="preserve"> que</w:t>
      </w:r>
      <w:r w:rsidR="007D0671">
        <w:rPr>
          <w:i w:val="0"/>
          <w:color w:val="auto"/>
          <w:sz w:val="24"/>
          <w:szCs w:val="24"/>
        </w:rPr>
        <w:t xml:space="preserve"> todo </w:t>
      </w:r>
      <w:r w:rsidR="007D0671" w:rsidRPr="007D0671">
        <w:rPr>
          <w:i w:val="0"/>
          <w:color w:val="auto"/>
          <w:sz w:val="24"/>
          <w:szCs w:val="24"/>
        </w:rPr>
        <w:t>esse procedimento se</w:t>
      </w:r>
      <w:r w:rsidR="007D0671">
        <w:rPr>
          <w:i w:val="0"/>
          <w:color w:val="auto"/>
          <w:sz w:val="24"/>
          <w:szCs w:val="24"/>
        </w:rPr>
        <w:t>ja</w:t>
      </w:r>
      <w:r w:rsidR="007D0671" w:rsidRPr="007D0671">
        <w:rPr>
          <w:i w:val="0"/>
          <w:color w:val="auto"/>
          <w:sz w:val="24"/>
          <w:szCs w:val="24"/>
        </w:rPr>
        <w:t xml:space="preserve"> feito de forma automatizada</w:t>
      </w:r>
      <w:r w:rsidR="003C494B">
        <w:rPr>
          <w:i w:val="0"/>
          <w:color w:val="auto"/>
          <w:sz w:val="24"/>
          <w:szCs w:val="24"/>
        </w:rPr>
        <w:t xml:space="preserve">. Explicou que todas as desaverbações </w:t>
      </w:r>
      <w:r w:rsidR="00BA39FA">
        <w:rPr>
          <w:i w:val="0"/>
          <w:color w:val="auto"/>
          <w:sz w:val="24"/>
          <w:szCs w:val="24"/>
        </w:rPr>
        <w:t xml:space="preserve">sejam </w:t>
      </w:r>
      <w:r w:rsidR="003C494B">
        <w:rPr>
          <w:i w:val="0"/>
          <w:color w:val="auto"/>
          <w:sz w:val="24"/>
          <w:szCs w:val="24"/>
        </w:rPr>
        <w:t>realizadas por servidores e</w:t>
      </w:r>
      <w:r w:rsidR="001E749C">
        <w:rPr>
          <w:i w:val="0"/>
          <w:color w:val="auto"/>
          <w:sz w:val="24"/>
          <w:szCs w:val="24"/>
        </w:rPr>
        <w:t>,</w:t>
      </w:r>
      <w:r w:rsidR="003C494B">
        <w:rPr>
          <w:i w:val="0"/>
          <w:color w:val="auto"/>
          <w:sz w:val="24"/>
          <w:szCs w:val="24"/>
        </w:rPr>
        <w:t xml:space="preserve"> comungou que o INSS está em tratativas com a Justiça</w:t>
      </w:r>
      <w:r w:rsidR="001E749C">
        <w:rPr>
          <w:i w:val="0"/>
          <w:color w:val="auto"/>
          <w:sz w:val="24"/>
          <w:szCs w:val="24"/>
        </w:rPr>
        <w:t>,</w:t>
      </w:r>
      <w:r w:rsidR="003C494B">
        <w:rPr>
          <w:i w:val="0"/>
          <w:color w:val="auto"/>
          <w:sz w:val="24"/>
          <w:szCs w:val="24"/>
        </w:rPr>
        <w:t xml:space="preserve"> </w:t>
      </w:r>
      <w:r w:rsidR="00BA39FA">
        <w:rPr>
          <w:i w:val="0"/>
          <w:color w:val="auto"/>
          <w:sz w:val="24"/>
          <w:szCs w:val="24"/>
        </w:rPr>
        <w:t>n</w:t>
      </w:r>
      <w:r w:rsidR="003C494B">
        <w:rPr>
          <w:i w:val="0"/>
          <w:color w:val="auto"/>
          <w:sz w:val="24"/>
          <w:szCs w:val="24"/>
        </w:rPr>
        <w:t>o intuito de interligar a base de dados dos presos com o CNIS</w:t>
      </w:r>
      <w:r w:rsidR="007D0671">
        <w:rPr>
          <w:i w:val="0"/>
          <w:color w:val="auto"/>
          <w:sz w:val="24"/>
          <w:szCs w:val="24"/>
        </w:rPr>
        <w:t>,</w:t>
      </w:r>
      <w:r w:rsidR="003C494B">
        <w:rPr>
          <w:i w:val="0"/>
          <w:color w:val="auto"/>
          <w:sz w:val="24"/>
          <w:szCs w:val="24"/>
        </w:rPr>
        <w:t xml:space="preserve"> para que a Declaração de Cárcere </w:t>
      </w:r>
      <w:r w:rsidR="00530BAE">
        <w:rPr>
          <w:i w:val="0"/>
          <w:color w:val="auto"/>
          <w:sz w:val="24"/>
          <w:szCs w:val="24"/>
        </w:rPr>
        <w:t xml:space="preserve">passe a ser automatizada. Quanto </w:t>
      </w:r>
      <w:r w:rsidR="00BA39FA">
        <w:rPr>
          <w:i w:val="0"/>
          <w:color w:val="auto"/>
          <w:sz w:val="24"/>
          <w:szCs w:val="24"/>
        </w:rPr>
        <w:t xml:space="preserve">à </w:t>
      </w:r>
      <w:r w:rsidR="00530BAE">
        <w:rPr>
          <w:i w:val="0"/>
          <w:color w:val="auto"/>
          <w:sz w:val="24"/>
          <w:szCs w:val="24"/>
        </w:rPr>
        <w:t>procuração, salientou que a Lei nº 13.846</w:t>
      </w:r>
      <w:r w:rsidR="007D0671">
        <w:rPr>
          <w:i w:val="0"/>
          <w:color w:val="auto"/>
          <w:sz w:val="24"/>
          <w:szCs w:val="24"/>
        </w:rPr>
        <w:t>,</w:t>
      </w:r>
      <w:r w:rsidR="00530BAE">
        <w:rPr>
          <w:i w:val="0"/>
          <w:color w:val="auto"/>
          <w:sz w:val="24"/>
          <w:szCs w:val="24"/>
        </w:rPr>
        <w:t xml:space="preserve"> de 18 de junho de 2019</w:t>
      </w:r>
      <w:r w:rsidR="007D0671">
        <w:rPr>
          <w:i w:val="0"/>
          <w:color w:val="auto"/>
          <w:sz w:val="24"/>
          <w:szCs w:val="24"/>
        </w:rPr>
        <w:t>,</w:t>
      </w:r>
      <w:r w:rsidR="00530BAE">
        <w:rPr>
          <w:i w:val="0"/>
          <w:color w:val="auto"/>
          <w:sz w:val="24"/>
          <w:szCs w:val="24"/>
        </w:rPr>
        <w:t xml:space="preserve"> criou a possibilidade de interligação de dados de procurações públicas dos órgãos cartoriais com o INSS, o que acabaria com a necessidade de apresenta</w:t>
      </w:r>
      <w:r w:rsidR="007D0671">
        <w:rPr>
          <w:i w:val="0"/>
          <w:color w:val="auto"/>
          <w:sz w:val="24"/>
          <w:szCs w:val="24"/>
        </w:rPr>
        <w:t>r</w:t>
      </w:r>
      <w:r w:rsidR="00530BAE">
        <w:rPr>
          <w:i w:val="0"/>
          <w:color w:val="auto"/>
          <w:sz w:val="24"/>
          <w:szCs w:val="24"/>
        </w:rPr>
        <w:t xml:space="preserve"> declaração dentro do INSS. </w:t>
      </w:r>
      <w:r w:rsidR="000605DF">
        <w:rPr>
          <w:i w:val="0"/>
          <w:color w:val="auto"/>
          <w:sz w:val="24"/>
          <w:szCs w:val="24"/>
        </w:rPr>
        <w:t>I</w:t>
      </w:r>
      <w:r w:rsidR="00530BAE">
        <w:rPr>
          <w:i w:val="0"/>
          <w:color w:val="auto"/>
          <w:sz w:val="24"/>
          <w:szCs w:val="24"/>
        </w:rPr>
        <w:t xml:space="preserve">nformou que o INSS está </w:t>
      </w:r>
      <w:r w:rsidR="000605DF">
        <w:rPr>
          <w:i w:val="0"/>
          <w:color w:val="auto"/>
          <w:sz w:val="24"/>
          <w:szCs w:val="24"/>
        </w:rPr>
        <w:t xml:space="preserve">procedendo com </w:t>
      </w:r>
      <w:r w:rsidR="00530BAE">
        <w:rPr>
          <w:i w:val="0"/>
          <w:color w:val="auto"/>
          <w:sz w:val="24"/>
          <w:szCs w:val="24"/>
        </w:rPr>
        <w:t>a integração de adequação dos sistemas dos acordos internacionais</w:t>
      </w:r>
      <w:r w:rsidR="000605DF">
        <w:rPr>
          <w:i w:val="0"/>
          <w:color w:val="auto"/>
          <w:sz w:val="24"/>
          <w:szCs w:val="24"/>
        </w:rPr>
        <w:t>,</w:t>
      </w:r>
      <w:r w:rsidR="00530BAE">
        <w:rPr>
          <w:i w:val="0"/>
          <w:color w:val="auto"/>
          <w:sz w:val="24"/>
          <w:szCs w:val="24"/>
        </w:rPr>
        <w:t xml:space="preserve"> i</w:t>
      </w:r>
      <w:r w:rsidR="00530BAE" w:rsidRPr="00530BAE">
        <w:rPr>
          <w:i w:val="0"/>
          <w:color w:val="auto"/>
          <w:sz w:val="24"/>
          <w:szCs w:val="24"/>
        </w:rPr>
        <w:t>ntegra</w:t>
      </w:r>
      <w:r w:rsidR="00530BAE">
        <w:rPr>
          <w:i w:val="0"/>
          <w:color w:val="auto"/>
          <w:sz w:val="24"/>
          <w:szCs w:val="24"/>
        </w:rPr>
        <w:t>ndo</w:t>
      </w:r>
      <w:r w:rsidR="00E814FA">
        <w:rPr>
          <w:i w:val="0"/>
          <w:color w:val="auto"/>
          <w:sz w:val="24"/>
          <w:szCs w:val="24"/>
        </w:rPr>
        <w:t>-os</w:t>
      </w:r>
      <w:r w:rsidR="00530BAE">
        <w:rPr>
          <w:i w:val="0"/>
          <w:color w:val="auto"/>
          <w:sz w:val="24"/>
          <w:szCs w:val="24"/>
        </w:rPr>
        <w:t xml:space="preserve"> com o</w:t>
      </w:r>
      <w:r w:rsidR="00530BAE" w:rsidRPr="00530BAE">
        <w:rPr>
          <w:i w:val="0"/>
          <w:color w:val="auto"/>
          <w:sz w:val="24"/>
          <w:szCs w:val="24"/>
        </w:rPr>
        <w:t xml:space="preserve"> Novo Requerimento de Benefícios</w:t>
      </w:r>
      <w:r w:rsidR="00530BAE">
        <w:rPr>
          <w:i w:val="0"/>
          <w:color w:val="auto"/>
          <w:sz w:val="24"/>
          <w:szCs w:val="24"/>
        </w:rPr>
        <w:t xml:space="preserve">, </w:t>
      </w:r>
      <w:r w:rsidR="009432A7">
        <w:rPr>
          <w:i w:val="0"/>
          <w:color w:val="auto"/>
          <w:sz w:val="24"/>
          <w:szCs w:val="24"/>
        </w:rPr>
        <w:t>nomin</w:t>
      </w:r>
      <w:r w:rsidR="00E814FA">
        <w:rPr>
          <w:i w:val="0"/>
          <w:color w:val="auto"/>
          <w:sz w:val="24"/>
          <w:szCs w:val="24"/>
        </w:rPr>
        <w:t xml:space="preserve">ado </w:t>
      </w:r>
      <w:r w:rsidR="00530BAE">
        <w:rPr>
          <w:i w:val="0"/>
          <w:color w:val="auto"/>
          <w:sz w:val="24"/>
          <w:szCs w:val="24"/>
        </w:rPr>
        <w:t>de</w:t>
      </w:r>
      <w:r w:rsidR="00530BAE" w:rsidRPr="00530BAE">
        <w:rPr>
          <w:i w:val="0"/>
          <w:color w:val="auto"/>
          <w:sz w:val="24"/>
          <w:szCs w:val="24"/>
        </w:rPr>
        <w:t xml:space="preserve"> </w:t>
      </w:r>
      <w:r w:rsidR="007320A1">
        <w:rPr>
          <w:i w:val="0"/>
          <w:color w:val="auto"/>
          <w:sz w:val="24"/>
          <w:szCs w:val="24"/>
        </w:rPr>
        <w:t>“</w:t>
      </w:r>
      <w:r w:rsidR="00530BAE" w:rsidRPr="00530BAE">
        <w:rPr>
          <w:i w:val="0"/>
          <w:color w:val="auto"/>
          <w:sz w:val="24"/>
          <w:szCs w:val="24"/>
        </w:rPr>
        <w:t>Requerimento Qualificado</w:t>
      </w:r>
      <w:r w:rsidR="007320A1">
        <w:rPr>
          <w:i w:val="0"/>
          <w:color w:val="auto"/>
          <w:sz w:val="24"/>
          <w:szCs w:val="24"/>
        </w:rPr>
        <w:t>”</w:t>
      </w:r>
      <w:r w:rsidR="000605DF">
        <w:rPr>
          <w:i w:val="0"/>
          <w:color w:val="auto"/>
          <w:sz w:val="24"/>
          <w:szCs w:val="24"/>
        </w:rPr>
        <w:t xml:space="preserve"> onde, por meio de </w:t>
      </w:r>
      <w:r w:rsidR="007320A1" w:rsidRPr="007320A1">
        <w:rPr>
          <w:i w:val="0"/>
          <w:color w:val="auto"/>
          <w:sz w:val="24"/>
          <w:szCs w:val="24"/>
        </w:rPr>
        <w:t xml:space="preserve">um formulário estruturado </w:t>
      </w:r>
      <w:r w:rsidR="000605DF">
        <w:rPr>
          <w:i w:val="0"/>
          <w:color w:val="auto"/>
          <w:sz w:val="24"/>
          <w:szCs w:val="24"/>
        </w:rPr>
        <w:t xml:space="preserve">com informações </w:t>
      </w:r>
      <w:r w:rsidR="007320A1" w:rsidRPr="007320A1">
        <w:rPr>
          <w:i w:val="0"/>
          <w:color w:val="auto"/>
          <w:sz w:val="24"/>
          <w:szCs w:val="24"/>
        </w:rPr>
        <w:t>sobre o que o segurado está solicitando</w:t>
      </w:r>
      <w:r w:rsidR="007320A1">
        <w:rPr>
          <w:i w:val="0"/>
          <w:color w:val="auto"/>
          <w:sz w:val="24"/>
          <w:szCs w:val="24"/>
        </w:rPr>
        <w:t>,</w:t>
      </w:r>
      <w:r w:rsidR="007320A1" w:rsidRPr="007320A1">
        <w:rPr>
          <w:i w:val="0"/>
          <w:color w:val="auto"/>
          <w:sz w:val="24"/>
          <w:szCs w:val="24"/>
        </w:rPr>
        <w:t xml:space="preserve"> </w:t>
      </w:r>
      <w:r w:rsidR="000605DF">
        <w:rPr>
          <w:i w:val="0"/>
          <w:color w:val="auto"/>
          <w:sz w:val="24"/>
          <w:szCs w:val="24"/>
        </w:rPr>
        <w:t xml:space="preserve">seria </w:t>
      </w:r>
      <w:r w:rsidR="007320A1" w:rsidRPr="007320A1">
        <w:rPr>
          <w:i w:val="0"/>
          <w:color w:val="auto"/>
          <w:sz w:val="24"/>
          <w:szCs w:val="24"/>
        </w:rPr>
        <w:t>mais fácil analisar os b</w:t>
      </w:r>
      <w:r w:rsidR="00E814FA">
        <w:rPr>
          <w:i w:val="0"/>
          <w:color w:val="auto"/>
          <w:sz w:val="24"/>
          <w:szCs w:val="24"/>
        </w:rPr>
        <w:t>enefícios de forma automatizada</w:t>
      </w:r>
      <w:r w:rsidR="007320A1" w:rsidRPr="007320A1">
        <w:rPr>
          <w:i w:val="0"/>
          <w:color w:val="auto"/>
          <w:sz w:val="24"/>
          <w:szCs w:val="24"/>
        </w:rPr>
        <w:t xml:space="preserve"> </w:t>
      </w:r>
      <w:r w:rsidR="007320A1">
        <w:rPr>
          <w:i w:val="0"/>
          <w:color w:val="auto"/>
          <w:sz w:val="24"/>
          <w:szCs w:val="24"/>
        </w:rPr>
        <w:t>e</w:t>
      </w:r>
      <w:r w:rsidR="000605DF">
        <w:rPr>
          <w:i w:val="0"/>
          <w:color w:val="auto"/>
          <w:sz w:val="24"/>
          <w:szCs w:val="24"/>
        </w:rPr>
        <w:t>,</w:t>
      </w:r>
      <w:r w:rsidR="007320A1">
        <w:rPr>
          <w:i w:val="0"/>
          <w:color w:val="auto"/>
          <w:sz w:val="24"/>
          <w:szCs w:val="24"/>
        </w:rPr>
        <w:t xml:space="preserve"> </w:t>
      </w:r>
      <w:r w:rsidR="007320A1" w:rsidRPr="007320A1">
        <w:rPr>
          <w:i w:val="0"/>
          <w:color w:val="auto"/>
          <w:sz w:val="24"/>
          <w:szCs w:val="24"/>
        </w:rPr>
        <w:t>assim</w:t>
      </w:r>
      <w:r w:rsidR="000605DF">
        <w:rPr>
          <w:i w:val="0"/>
          <w:color w:val="auto"/>
          <w:sz w:val="24"/>
          <w:szCs w:val="24"/>
        </w:rPr>
        <w:t>,</w:t>
      </w:r>
      <w:r w:rsidR="007320A1" w:rsidRPr="007320A1">
        <w:rPr>
          <w:i w:val="0"/>
          <w:color w:val="auto"/>
          <w:sz w:val="24"/>
          <w:szCs w:val="24"/>
        </w:rPr>
        <w:t xml:space="preserve"> gerar outras etapas do benefício de forma automatizada.</w:t>
      </w:r>
      <w:r w:rsidR="00C40930">
        <w:rPr>
          <w:i w:val="0"/>
          <w:color w:val="auto"/>
          <w:sz w:val="24"/>
          <w:szCs w:val="24"/>
        </w:rPr>
        <w:t xml:space="preserve"> Finalizando sua apresentação, falou que a a</w:t>
      </w:r>
      <w:r w:rsidR="00530BAE" w:rsidRPr="00530BAE">
        <w:rPr>
          <w:i w:val="0"/>
          <w:color w:val="auto"/>
          <w:sz w:val="24"/>
          <w:szCs w:val="24"/>
        </w:rPr>
        <w:t xml:space="preserve">nálise automatizada </w:t>
      </w:r>
      <w:r w:rsidR="00E814FA">
        <w:rPr>
          <w:i w:val="0"/>
          <w:color w:val="auto"/>
          <w:sz w:val="24"/>
          <w:szCs w:val="24"/>
        </w:rPr>
        <w:t>para o</w:t>
      </w:r>
      <w:r w:rsidR="00E814FA" w:rsidRPr="00530BAE">
        <w:rPr>
          <w:i w:val="0"/>
          <w:color w:val="auto"/>
          <w:sz w:val="24"/>
          <w:szCs w:val="24"/>
        </w:rPr>
        <w:t xml:space="preserve"> </w:t>
      </w:r>
      <w:r w:rsidR="00530BAE" w:rsidRPr="00530BAE">
        <w:rPr>
          <w:i w:val="0"/>
          <w:color w:val="auto"/>
          <w:sz w:val="24"/>
          <w:szCs w:val="24"/>
        </w:rPr>
        <w:t>período de qualidade de segurado</w:t>
      </w:r>
      <w:r w:rsidR="00C40930">
        <w:rPr>
          <w:i w:val="0"/>
          <w:color w:val="auto"/>
          <w:sz w:val="24"/>
          <w:szCs w:val="24"/>
        </w:rPr>
        <w:t xml:space="preserve"> especial, como a a</w:t>
      </w:r>
      <w:r w:rsidR="00530BAE" w:rsidRPr="00530BAE">
        <w:rPr>
          <w:i w:val="0"/>
          <w:color w:val="auto"/>
          <w:sz w:val="24"/>
          <w:szCs w:val="24"/>
        </w:rPr>
        <w:t xml:space="preserve">mpliação da análise de </w:t>
      </w:r>
      <w:r w:rsidR="00E814FA" w:rsidRPr="00530BAE">
        <w:rPr>
          <w:i w:val="0"/>
          <w:color w:val="auto"/>
          <w:sz w:val="24"/>
          <w:szCs w:val="24"/>
        </w:rPr>
        <w:t>salário</w:t>
      </w:r>
      <w:r w:rsidR="00C40930">
        <w:rPr>
          <w:i w:val="0"/>
          <w:color w:val="auto"/>
          <w:sz w:val="24"/>
          <w:szCs w:val="24"/>
        </w:rPr>
        <w:t>-</w:t>
      </w:r>
      <w:r w:rsidR="00C40930" w:rsidRPr="00530BAE">
        <w:rPr>
          <w:i w:val="0"/>
          <w:color w:val="auto"/>
          <w:sz w:val="24"/>
          <w:szCs w:val="24"/>
        </w:rPr>
        <w:t xml:space="preserve">maternidade </w:t>
      </w:r>
      <w:r w:rsidR="00C40930">
        <w:rPr>
          <w:i w:val="0"/>
          <w:color w:val="auto"/>
          <w:sz w:val="24"/>
          <w:szCs w:val="24"/>
        </w:rPr>
        <w:t xml:space="preserve">para a segurada </w:t>
      </w:r>
      <w:r w:rsidR="00E814FA">
        <w:rPr>
          <w:i w:val="0"/>
          <w:color w:val="auto"/>
          <w:sz w:val="24"/>
          <w:szCs w:val="24"/>
        </w:rPr>
        <w:t>rural</w:t>
      </w:r>
      <w:r w:rsidR="00C40930">
        <w:rPr>
          <w:i w:val="0"/>
          <w:color w:val="auto"/>
          <w:sz w:val="24"/>
          <w:szCs w:val="24"/>
        </w:rPr>
        <w:t>,</w:t>
      </w:r>
      <w:r w:rsidR="00E814FA">
        <w:rPr>
          <w:i w:val="0"/>
          <w:color w:val="auto"/>
          <w:sz w:val="24"/>
          <w:szCs w:val="24"/>
        </w:rPr>
        <w:t xml:space="preserve"> assim como</w:t>
      </w:r>
      <w:r w:rsidR="00C40930">
        <w:rPr>
          <w:i w:val="0"/>
          <w:color w:val="auto"/>
          <w:sz w:val="24"/>
          <w:szCs w:val="24"/>
        </w:rPr>
        <w:t xml:space="preserve"> </w:t>
      </w:r>
      <w:r w:rsidR="00E814FA">
        <w:rPr>
          <w:i w:val="0"/>
          <w:color w:val="auto"/>
          <w:sz w:val="24"/>
          <w:szCs w:val="24"/>
        </w:rPr>
        <w:t>d</w:t>
      </w:r>
      <w:r w:rsidR="00C40930">
        <w:rPr>
          <w:i w:val="0"/>
          <w:color w:val="auto"/>
          <w:sz w:val="24"/>
          <w:szCs w:val="24"/>
        </w:rPr>
        <w:t xml:space="preserve">a </w:t>
      </w:r>
      <w:r w:rsidR="00E814FA" w:rsidRPr="00530BAE">
        <w:rPr>
          <w:i w:val="0"/>
          <w:color w:val="auto"/>
          <w:sz w:val="24"/>
          <w:szCs w:val="24"/>
        </w:rPr>
        <w:t xml:space="preserve">pensão </w:t>
      </w:r>
      <w:r w:rsidR="00530BAE" w:rsidRPr="00530BAE">
        <w:rPr>
          <w:i w:val="0"/>
          <w:color w:val="auto"/>
          <w:sz w:val="24"/>
          <w:szCs w:val="24"/>
        </w:rPr>
        <w:t xml:space="preserve">por morte, </w:t>
      </w:r>
      <w:r w:rsidR="00E814FA" w:rsidRPr="00530BAE">
        <w:rPr>
          <w:i w:val="0"/>
          <w:color w:val="auto"/>
          <w:sz w:val="24"/>
          <w:szCs w:val="24"/>
        </w:rPr>
        <w:t>auxílio</w:t>
      </w:r>
      <w:r w:rsidR="00530BAE" w:rsidRPr="00530BAE">
        <w:rPr>
          <w:i w:val="0"/>
          <w:color w:val="auto"/>
          <w:sz w:val="24"/>
          <w:szCs w:val="24"/>
        </w:rPr>
        <w:t>-reclusão</w:t>
      </w:r>
      <w:r w:rsidR="00E814FA">
        <w:rPr>
          <w:i w:val="0"/>
          <w:color w:val="auto"/>
          <w:sz w:val="24"/>
          <w:szCs w:val="24"/>
        </w:rPr>
        <w:t xml:space="preserve"> e</w:t>
      </w:r>
      <w:r w:rsidR="00C40930">
        <w:rPr>
          <w:i w:val="0"/>
          <w:color w:val="auto"/>
          <w:sz w:val="24"/>
          <w:szCs w:val="24"/>
        </w:rPr>
        <w:t xml:space="preserve"> </w:t>
      </w:r>
      <w:r w:rsidR="00E814FA">
        <w:rPr>
          <w:i w:val="0"/>
          <w:color w:val="auto"/>
          <w:sz w:val="24"/>
          <w:szCs w:val="24"/>
        </w:rPr>
        <w:t>seguro</w:t>
      </w:r>
      <w:r w:rsidR="00C40930">
        <w:rPr>
          <w:i w:val="0"/>
          <w:color w:val="auto"/>
          <w:sz w:val="24"/>
          <w:szCs w:val="24"/>
        </w:rPr>
        <w:t xml:space="preserve">-defeso, devem passar a ser automatizados ainda no primeiro semestre do corrente ano. De pronto, o Sr. </w:t>
      </w:r>
      <w:r w:rsidR="00CB09C6">
        <w:rPr>
          <w:i w:val="0"/>
          <w:color w:val="auto"/>
          <w:sz w:val="24"/>
          <w:szCs w:val="24"/>
        </w:rPr>
        <w:t>Presidente</w:t>
      </w:r>
      <w:r w:rsidR="00C40930">
        <w:rPr>
          <w:i w:val="0"/>
          <w:color w:val="auto"/>
          <w:sz w:val="24"/>
          <w:szCs w:val="24"/>
        </w:rPr>
        <w:t xml:space="preserve"> franqueou a palavra aos conselheiros. Abrindo o bloco, o Sr. Natal Léo</w:t>
      </w:r>
      <w:r w:rsidR="002A3150">
        <w:rPr>
          <w:i w:val="0"/>
          <w:color w:val="auto"/>
          <w:sz w:val="24"/>
          <w:szCs w:val="24"/>
        </w:rPr>
        <w:t xml:space="preserve"> perguntou se a boa elaboração do requerimento aumenta</w:t>
      </w:r>
      <w:r w:rsidR="00E814FA">
        <w:rPr>
          <w:i w:val="0"/>
          <w:color w:val="auto"/>
          <w:sz w:val="24"/>
          <w:szCs w:val="24"/>
        </w:rPr>
        <w:t>ria</w:t>
      </w:r>
      <w:r w:rsidR="000605DF">
        <w:rPr>
          <w:i w:val="0"/>
          <w:color w:val="auto"/>
          <w:sz w:val="24"/>
          <w:szCs w:val="24"/>
        </w:rPr>
        <w:t>,</w:t>
      </w:r>
      <w:r w:rsidR="002A3150">
        <w:rPr>
          <w:i w:val="0"/>
          <w:color w:val="auto"/>
          <w:sz w:val="24"/>
          <w:szCs w:val="24"/>
        </w:rPr>
        <w:t xml:space="preserve"> exponencialmente</w:t>
      </w:r>
      <w:r w:rsidR="000605DF">
        <w:rPr>
          <w:i w:val="0"/>
          <w:color w:val="auto"/>
          <w:sz w:val="24"/>
          <w:szCs w:val="24"/>
        </w:rPr>
        <w:t>,</w:t>
      </w:r>
      <w:r w:rsidR="002A3150">
        <w:rPr>
          <w:i w:val="0"/>
          <w:color w:val="auto"/>
          <w:sz w:val="24"/>
          <w:szCs w:val="24"/>
        </w:rPr>
        <w:t xml:space="preserve"> as chances da concessão automatizada. Em resposta, o Sr. </w:t>
      </w:r>
      <w:r w:rsidR="002A3150" w:rsidRPr="002A3150">
        <w:rPr>
          <w:i w:val="0"/>
          <w:color w:val="auto"/>
          <w:sz w:val="24"/>
          <w:szCs w:val="24"/>
        </w:rPr>
        <w:t>Alessandro Roosevelt Silva Ribeiro</w:t>
      </w:r>
      <w:r w:rsidR="002A3150">
        <w:rPr>
          <w:i w:val="0"/>
          <w:color w:val="auto"/>
          <w:sz w:val="24"/>
          <w:szCs w:val="24"/>
        </w:rPr>
        <w:t xml:space="preserve"> afirmou que sim, </w:t>
      </w:r>
      <w:r w:rsidR="00E814FA">
        <w:rPr>
          <w:i w:val="0"/>
          <w:color w:val="auto"/>
          <w:sz w:val="24"/>
          <w:szCs w:val="24"/>
        </w:rPr>
        <w:t xml:space="preserve">explicando que </w:t>
      </w:r>
      <w:r w:rsidR="002A3150">
        <w:rPr>
          <w:i w:val="0"/>
          <w:color w:val="auto"/>
          <w:sz w:val="24"/>
          <w:szCs w:val="24"/>
        </w:rPr>
        <w:t>um requerimento bem elaborado, com respostas objetivas e informações precisas no CNIS, aumenta</w:t>
      </w:r>
      <w:r w:rsidR="000605DF">
        <w:rPr>
          <w:i w:val="0"/>
          <w:color w:val="auto"/>
          <w:sz w:val="24"/>
          <w:szCs w:val="24"/>
        </w:rPr>
        <w:t>ria</w:t>
      </w:r>
      <w:r w:rsidR="002A3150">
        <w:rPr>
          <w:i w:val="0"/>
          <w:color w:val="auto"/>
          <w:sz w:val="24"/>
          <w:szCs w:val="24"/>
        </w:rPr>
        <w:t xml:space="preserve"> o número de concessões automatizadas.</w:t>
      </w:r>
      <w:r w:rsidR="00CA6723">
        <w:rPr>
          <w:i w:val="0"/>
          <w:color w:val="auto"/>
          <w:sz w:val="24"/>
          <w:szCs w:val="24"/>
        </w:rPr>
        <w:t xml:space="preserve"> Na sequência, o Sr. Evandro José Morello</w:t>
      </w:r>
      <w:r w:rsidR="007320A1">
        <w:rPr>
          <w:i w:val="0"/>
          <w:color w:val="auto"/>
          <w:sz w:val="24"/>
          <w:szCs w:val="24"/>
        </w:rPr>
        <w:t xml:space="preserve"> inicialmente discorreu sobre a situação do </w:t>
      </w:r>
      <w:r w:rsidR="007320A1" w:rsidRPr="007320A1">
        <w:rPr>
          <w:i w:val="0"/>
          <w:color w:val="auto"/>
          <w:sz w:val="24"/>
          <w:szCs w:val="24"/>
        </w:rPr>
        <w:t xml:space="preserve">segurado </w:t>
      </w:r>
      <w:r w:rsidR="00E814FA" w:rsidRPr="007320A1">
        <w:rPr>
          <w:i w:val="0"/>
          <w:color w:val="auto"/>
          <w:sz w:val="24"/>
          <w:szCs w:val="24"/>
        </w:rPr>
        <w:t>rural</w:t>
      </w:r>
      <w:r w:rsidR="007320A1">
        <w:rPr>
          <w:i w:val="0"/>
          <w:color w:val="auto"/>
          <w:sz w:val="24"/>
          <w:szCs w:val="24"/>
        </w:rPr>
        <w:t xml:space="preserve">, pois </w:t>
      </w:r>
      <w:r w:rsidR="00E814FA">
        <w:rPr>
          <w:i w:val="0"/>
          <w:color w:val="auto"/>
          <w:sz w:val="24"/>
          <w:szCs w:val="24"/>
        </w:rPr>
        <w:t>seria a</w:t>
      </w:r>
      <w:r w:rsidR="007320A1" w:rsidRPr="007320A1">
        <w:rPr>
          <w:i w:val="0"/>
          <w:color w:val="auto"/>
          <w:sz w:val="24"/>
          <w:szCs w:val="24"/>
        </w:rPr>
        <w:t xml:space="preserve"> mais desafiante</w:t>
      </w:r>
      <w:r w:rsidR="007320A1">
        <w:rPr>
          <w:i w:val="0"/>
          <w:color w:val="auto"/>
          <w:sz w:val="24"/>
          <w:szCs w:val="24"/>
        </w:rPr>
        <w:t>.</w:t>
      </w:r>
      <w:r w:rsidR="00CA6723">
        <w:rPr>
          <w:i w:val="0"/>
          <w:color w:val="auto"/>
          <w:sz w:val="24"/>
          <w:szCs w:val="24"/>
        </w:rPr>
        <w:t xml:space="preserve"> </w:t>
      </w:r>
      <w:r w:rsidR="00E814FA">
        <w:rPr>
          <w:i w:val="0"/>
          <w:color w:val="auto"/>
          <w:sz w:val="24"/>
          <w:szCs w:val="24"/>
        </w:rPr>
        <w:t>C</w:t>
      </w:r>
      <w:r w:rsidR="00CA6723" w:rsidRPr="00CA6723">
        <w:rPr>
          <w:i w:val="0"/>
          <w:color w:val="auto"/>
          <w:sz w:val="24"/>
          <w:szCs w:val="24"/>
        </w:rPr>
        <w:t xml:space="preserve">onsiderando </w:t>
      </w:r>
      <w:r w:rsidR="00CA6723">
        <w:rPr>
          <w:i w:val="0"/>
          <w:color w:val="auto"/>
          <w:sz w:val="24"/>
          <w:szCs w:val="24"/>
        </w:rPr>
        <w:t xml:space="preserve">a possibilidade de </w:t>
      </w:r>
      <w:r w:rsidR="00CA6723" w:rsidRPr="00CA6723">
        <w:rPr>
          <w:i w:val="0"/>
          <w:color w:val="auto"/>
          <w:sz w:val="24"/>
          <w:szCs w:val="24"/>
        </w:rPr>
        <w:t xml:space="preserve">que </w:t>
      </w:r>
      <w:r w:rsidR="00CA6723">
        <w:rPr>
          <w:i w:val="0"/>
          <w:color w:val="auto"/>
          <w:sz w:val="24"/>
          <w:szCs w:val="24"/>
        </w:rPr>
        <w:t>todos o</w:t>
      </w:r>
      <w:r w:rsidR="00CA6723" w:rsidRPr="00CA6723">
        <w:rPr>
          <w:i w:val="0"/>
          <w:color w:val="auto"/>
          <w:sz w:val="24"/>
          <w:szCs w:val="24"/>
        </w:rPr>
        <w:t>s segurados t</w:t>
      </w:r>
      <w:r w:rsidR="00CA6723">
        <w:rPr>
          <w:i w:val="0"/>
          <w:color w:val="auto"/>
          <w:sz w:val="24"/>
          <w:szCs w:val="24"/>
        </w:rPr>
        <w:t xml:space="preserve">enham </w:t>
      </w:r>
      <w:r w:rsidR="00CA6723" w:rsidRPr="00CA6723">
        <w:rPr>
          <w:i w:val="0"/>
          <w:color w:val="auto"/>
          <w:sz w:val="24"/>
          <w:szCs w:val="24"/>
        </w:rPr>
        <w:t>CPF</w:t>
      </w:r>
      <w:r w:rsidR="00CA6723">
        <w:rPr>
          <w:i w:val="0"/>
          <w:color w:val="auto"/>
          <w:sz w:val="24"/>
          <w:szCs w:val="24"/>
        </w:rPr>
        <w:t>,</w:t>
      </w:r>
      <w:r w:rsidR="00CA6723" w:rsidRPr="00CA6723">
        <w:rPr>
          <w:i w:val="0"/>
          <w:color w:val="auto"/>
          <w:sz w:val="24"/>
          <w:szCs w:val="24"/>
        </w:rPr>
        <w:t xml:space="preserve"> </w:t>
      </w:r>
      <w:r w:rsidR="007F47F2">
        <w:rPr>
          <w:i w:val="0"/>
          <w:color w:val="auto"/>
          <w:sz w:val="24"/>
          <w:szCs w:val="24"/>
        </w:rPr>
        <w:t xml:space="preserve">questionou </w:t>
      </w:r>
      <w:r w:rsidR="00CA6723">
        <w:rPr>
          <w:i w:val="0"/>
          <w:color w:val="auto"/>
          <w:sz w:val="24"/>
          <w:szCs w:val="24"/>
        </w:rPr>
        <w:t xml:space="preserve">a </w:t>
      </w:r>
      <w:r w:rsidR="00CA6723" w:rsidRPr="00CA6723">
        <w:rPr>
          <w:i w:val="0"/>
          <w:color w:val="auto"/>
          <w:sz w:val="24"/>
          <w:szCs w:val="24"/>
        </w:rPr>
        <w:t xml:space="preserve">perspectiva </w:t>
      </w:r>
      <w:r w:rsidR="00CA6723">
        <w:rPr>
          <w:i w:val="0"/>
          <w:color w:val="auto"/>
          <w:sz w:val="24"/>
          <w:szCs w:val="24"/>
        </w:rPr>
        <w:t>do INSS para</w:t>
      </w:r>
      <w:r w:rsidR="00CA6723" w:rsidRPr="00CA6723">
        <w:rPr>
          <w:i w:val="0"/>
          <w:color w:val="auto"/>
          <w:sz w:val="24"/>
          <w:szCs w:val="24"/>
        </w:rPr>
        <w:t xml:space="preserve"> buscar informaç</w:t>
      </w:r>
      <w:r w:rsidR="00CA6723">
        <w:rPr>
          <w:i w:val="0"/>
          <w:color w:val="auto"/>
          <w:sz w:val="24"/>
          <w:szCs w:val="24"/>
        </w:rPr>
        <w:t>ões</w:t>
      </w:r>
      <w:r w:rsidR="00CA6723" w:rsidRPr="00CA6723">
        <w:rPr>
          <w:i w:val="0"/>
          <w:color w:val="auto"/>
          <w:sz w:val="24"/>
          <w:szCs w:val="24"/>
        </w:rPr>
        <w:t xml:space="preserve"> desses trabalhadores</w:t>
      </w:r>
      <w:r w:rsidR="007F47F2">
        <w:rPr>
          <w:i w:val="0"/>
          <w:color w:val="auto"/>
          <w:sz w:val="24"/>
          <w:szCs w:val="24"/>
        </w:rPr>
        <w:t>. Indagou</w:t>
      </w:r>
      <w:r w:rsidR="000605DF">
        <w:rPr>
          <w:i w:val="0"/>
          <w:color w:val="auto"/>
          <w:sz w:val="24"/>
          <w:szCs w:val="24"/>
        </w:rPr>
        <w:t>, ainda,</w:t>
      </w:r>
      <w:r w:rsidR="007F47F2">
        <w:rPr>
          <w:i w:val="0"/>
          <w:color w:val="auto"/>
          <w:sz w:val="24"/>
          <w:szCs w:val="24"/>
        </w:rPr>
        <w:t xml:space="preserve"> se será</w:t>
      </w:r>
      <w:r w:rsidR="00CA6723" w:rsidRPr="00CA6723">
        <w:rPr>
          <w:i w:val="0"/>
          <w:color w:val="auto"/>
          <w:sz w:val="24"/>
          <w:szCs w:val="24"/>
        </w:rPr>
        <w:t xml:space="preserve"> </w:t>
      </w:r>
      <w:r w:rsidR="00CA6723">
        <w:rPr>
          <w:i w:val="0"/>
          <w:color w:val="auto"/>
          <w:sz w:val="24"/>
          <w:szCs w:val="24"/>
        </w:rPr>
        <w:t>criad</w:t>
      </w:r>
      <w:r w:rsidR="00E814FA">
        <w:rPr>
          <w:i w:val="0"/>
          <w:color w:val="auto"/>
          <w:sz w:val="24"/>
          <w:szCs w:val="24"/>
        </w:rPr>
        <w:t>a</w:t>
      </w:r>
      <w:r w:rsidR="00CA6723">
        <w:rPr>
          <w:i w:val="0"/>
          <w:color w:val="auto"/>
          <w:sz w:val="24"/>
          <w:szCs w:val="24"/>
        </w:rPr>
        <w:t xml:space="preserve"> </w:t>
      </w:r>
      <w:r w:rsidR="00CA6723" w:rsidRPr="00CA6723">
        <w:rPr>
          <w:i w:val="0"/>
          <w:color w:val="auto"/>
          <w:sz w:val="24"/>
          <w:szCs w:val="24"/>
        </w:rPr>
        <w:t xml:space="preserve">uma exigência </w:t>
      </w:r>
      <w:r w:rsidR="00CA6723">
        <w:rPr>
          <w:i w:val="0"/>
          <w:color w:val="auto"/>
          <w:sz w:val="24"/>
          <w:szCs w:val="24"/>
        </w:rPr>
        <w:t>para que</w:t>
      </w:r>
      <w:r w:rsidR="00CA6723" w:rsidRPr="00CA6723">
        <w:rPr>
          <w:i w:val="0"/>
          <w:color w:val="auto"/>
          <w:sz w:val="24"/>
          <w:szCs w:val="24"/>
        </w:rPr>
        <w:t xml:space="preserve"> esses trabalhadores apresent</w:t>
      </w:r>
      <w:r w:rsidR="00CA6723">
        <w:rPr>
          <w:i w:val="0"/>
          <w:color w:val="auto"/>
          <w:sz w:val="24"/>
          <w:szCs w:val="24"/>
        </w:rPr>
        <w:t xml:space="preserve">em </w:t>
      </w:r>
      <w:r w:rsidR="00CA6723" w:rsidRPr="00CA6723">
        <w:rPr>
          <w:i w:val="0"/>
          <w:color w:val="auto"/>
          <w:sz w:val="24"/>
          <w:szCs w:val="24"/>
        </w:rPr>
        <w:t xml:space="preserve">elementos </w:t>
      </w:r>
      <w:r w:rsidR="00CA6723">
        <w:rPr>
          <w:i w:val="0"/>
          <w:color w:val="auto"/>
          <w:sz w:val="24"/>
          <w:szCs w:val="24"/>
        </w:rPr>
        <w:t xml:space="preserve">que </w:t>
      </w:r>
      <w:r w:rsidR="00CA6723" w:rsidRPr="00CA6723">
        <w:rPr>
          <w:i w:val="0"/>
          <w:color w:val="auto"/>
          <w:sz w:val="24"/>
          <w:szCs w:val="24"/>
        </w:rPr>
        <w:t>comprov</w:t>
      </w:r>
      <w:r w:rsidR="007F47F2">
        <w:rPr>
          <w:i w:val="0"/>
          <w:color w:val="auto"/>
          <w:sz w:val="24"/>
          <w:szCs w:val="24"/>
        </w:rPr>
        <w:t>em</w:t>
      </w:r>
      <w:r w:rsidR="00CA6723" w:rsidRPr="00CA6723">
        <w:rPr>
          <w:i w:val="0"/>
          <w:color w:val="auto"/>
          <w:sz w:val="24"/>
          <w:szCs w:val="24"/>
        </w:rPr>
        <w:t xml:space="preserve"> </w:t>
      </w:r>
      <w:r w:rsidR="00CA6723">
        <w:rPr>
          <w:i w:val="0"/>
          <w:color w:val="auto"/>
          <w:sz w:val="24"/>
          <w:szCs w:val="24"/>
        </w:rPr>
        <w:t xml:space="preserve">sua </w:t>
      </w:r>
      <w:r w:rsidR="00CA6723" w:rsidRPr="00CA6723">
        <w:rPr>
          <w:i w:val="0"/>
          <w:color w:val="auto"/>
          <w:sz w:val="24"/>
          <w:szCs w:val="24"/>
        </w:rPr>
        <w:t>condição</w:t>
      </w:r>
      <w:r w:rsidR="007F47F2">
        <w:rPr>
          <w:i w:val="0"/>
          <w:color w:val="auto"/>
          <w:sz w:val="24"/>
          <w:szCs w:val="24"/>
        </w:rPr>
        <w:t>,</w:t>
      </w:r>
      <w:r w:rsidR="00CA6723">
        <w:rPr>
          <w:i w:val="0"/>
          <w:color w:val="auto"/>
          <w:sz w:val="24"/>
          <w:szCs w:val="24"/>
        </w:rPr>
        <w:t xml:space="preserve"> lhe permitindo a</w:t>
      </w:r>
      <w:r w:rsidR="00CA6723" w:rsidRPr="00CA6723">
        <w:rPr>
          <w:i w:val="0"/>
          <w:color w:val="auto"/>
          <w:sz w:val="24"/>
          <w:szCs w:val="24"/>
        </w:rPr>
        <w:t xml:space="preserve"> inscrição no CNIS</w:t>
      </w:r>
      <w:r w:rsidR="00CA6723">
        <w:rPr>
          <w:i w:val="0"/>
          <w:color w:val="auto"/>
          <w:sz w:val="24"/>
          <w:szCs w:val="24"/>
        </w:rPr>
        <w:t>. Com a palavra, a</w:t>
      </w:r>
      <w:r w:rsidR="00CA6723" w:rsidRPr="00CA6723">
        <w:t xml:space="preserve"> </w:t>
      </w:r>
      <w:r w:rsidR="00CA6723" w:rsidRPr="00CA6723">
        <w:rPr>
          <w:i w:val="0"/>
          <w:color w:val="auto"/>
          <w:sz w:val="24"/>
          <w:szCs w:val="24"/>
        </w:rPr>
        <w:t>Sra. Tônia Andrea Inocentini Galleti</w:t>
      </w:r>
      <w:r w:rsidR="00CA6723">
        <w:rPr>
          <w:i w:val="0"/>
          <w:color w:val="auto"/>
          <w:sz w:val="24"/>
          <w:szCs w:val="24"/>
        </w:rPr>
        <w:t xml:space="preserve"> indagou se o baixo número de automatizações se deve </w:t>
      </w:r>
      <w:r w:rsidR="00E814FA">
        <w:rPr>
          <w:i w:val="0"/>
          <w:color w:val="auto"/>
          <w:sz w:val="24"/>
          <w:szCs w:val="24"/>
        </w:rPr>
        <w:t xml:space="preserve">às </w:t>
      </w:r>
      <w:r w:rsidR="00CA6723">
        <w:rPr>
          <w:i w:val="0"/>
          <w:color w:val="auto"/>
          <w:sz w:val="24"/>
          <w:szCs w:val="24"/>
        </w:rPr>
        <w:t>inconsistências dos dados cadastrais na base do CNIS e como os sindicatos podem ampliar as conversas</w:t>
      </w:r>
      <w:r w:rsidR="00A22432">
        <w:rPr>
          <w:i w:val="0"/>
          <w:color w:val="auto"/>
          <w:sz w:val="24"/>
          <w:szCs w:val="24"/>
        </w:rPr>
        <w:t xml:space="preserve"> sugerindo</w:t>
      </w:r>
      <w:r w:rsidR="00CA6723">
        <w:rPr>
          <w:i w:val="0"/>
          <w:color w:val="auto"/>
          <w:sz w:val="24"/>
          <w:szCs w:val="24"/>
        </w:rPr>
        <w:t>,</w:t>
      </w:r>
      <w:r w:rsidR="00A22432">
        <w:rPr>
          <w:i w:val="0"/>
          <w:color w:val="auto"/>
          <w:sz w:val="24"/>
          <w:szCs w:val="24"/>
        </w:rPr>
        <w:t xml:space="preserve"> exemplificativamente o</w:t>
      </w:r>
      <w:r w:rsidR="00CA6723">
        <w:rPr>
          <w:i w:val="0"/>
          <w:color w:val="auto"/>
          <w:sz w:val="24"/>
          <w:szCs w:val="24"/>
        </w:rPr>
        <w:t xml:space="preserve"> fornec</w:t>
      </w:r>
      <w:r w:rsidR="00A22432">
        <w:rPr>
          <w:i w:val="0"/>
          <w:color w:val="auto"/>
          <w:sz w:val="24"/>
          <w:szCs w:val="24"/>
        </w:rPr>
        <w:t>imento de relatório</w:t>
      </w:r>
      <w:r w:rsidR="00CA6723">
        <w:rPr>
          <w:i w:val="0"/>
          <w:color w:val="auto"/>
          <w:sz w:val="24"/>
          <w:szCs w:val="24"/>
        </w:rPr>
        <w:t xml:space="preserve"> </w:t>
      </w:r>
      <w:r w:rsidR="00A22432">
        <w:rPr>
          <w:i w:val="0"/>
          <w:color w:val="auto"/>
          <w:sz w:val="24"/>
          <w:szCs w:val="24"/>
        </w:rPr>
        <w:t>de</w:t>
      </w:r>
      <w:r w:rsidR="00CA6723">
        <w:rPr>
          <w:i w:val="0"/>
          <w:color w:val="auto"/>
          <w:sz w:val="24"/>
          <w:szCs w:val="24"/>
        </w:rPr>
        <w:t xml:space="preserve"> erros que não depende</w:t>
      </w:r>
      <w:r w:rsidR="00A22432">
        <w:rPr>
          <w:i w:val="0"/>
          <w:color w:val="auto"/>
          <w:sz w:val="24"/>
          <w:szCs w:val="24"/>
        </w:rPr>
        <w:t>sse</w:t>
      </w:r>
      <w:r w:rsidR="00CA6723">
        <w:rPr>
          <w:i w:val="0"/>
          <w:color w:val="auto"/>
          <w:sz w:val="24"/>
          <w:szCs w:val="24"/>
        </w:rPr>
        <w:t>m de interpretação,</w:t>
      </w:r>
      <w:r w:rsidR="00A22432">
        <w:rPr>
          <w:i w:val="0"/>
          <w:color w:val="auto"/>
          <w:sz w:val="24"/>
          <w:szCs w:val="24"/>
        </w:rPr>
        <w:t xml:space="preserve"> pontuando que, em seu entender, a medida</w:t>
      </w:r>
      <w:r w:rsidR="00CA6723">
        <w:rPr>
          <w:i w:val="0"/>
          <w:color w:val="auto"/>
          <w:sz w:val="24"/>
          <w:szCs w:val="24"/>
        </w:rPr>
        <w:t xml:space="preserve"> evita</w:t>
      </w:r>
      <w:r w:rsidR="00A22432">
        <w:rPr>
          <w:i w:val="0"/>
          <w:color w:val="auto"/>
          <w:sz w:val="24"/>
          <w:szCs w:val="24"/>
        </w:rPr>
        <w:t>ria</w:t>
      </w:r>
      <w:r w:rsidR="00CA6723">
        <w:rPr>
          <w:i w:val="0"/>
          <w:color w:val="auto"/>
          <w:sz w:val="24"/>
          <w:szCs w:val="24"/>
        </w:rPr>
        <w:t xml:space="preserve"> as judicializações.</w:t>
      </w:r>
      <w:r w:rsidR="005C6EC9">
        <w:rPr>
          <w:i w:val="0"/>
          <w:color w:val="auto"/>
          <w:sz w:val="24"/>
          <w:szCs w:val="24"/>
        </w:rPr>
        <w:t xml:space="preserve"> Em resposta</w:t>
      </w:r>
      <w:r w:rsidR="00A22432">
        <w:rPr>
          <w:i w:val="0"/>
          <w:color w:val="auto"/>
          <w:sz w:val="24"/>
          <w:szCs w:val="24"/>
        </w:rPr>
        <w:t xml:space="preserve"> </w:t>
      </w:r>
      <w:r w:rsidR="003806B8">
        <w:rPr>
          <w:i w:val="0"/>
          <w:color w:val="auto"/>
          <w:sz w:val="24"/>
          <w:szCs w:val="24"/>
        </w:rPr>
        <w:t xml:space="preserve">à Sra. </w:t>
      </w:r>
      <w:r w:rsidR="00A22432">
        <w:rPr>
          <w:i w:val="0"/>
          <w:color w:val="auto"/>
          <w:sz w:val="24"/>
          <w:szCs w:val="24"/>
        </w:rPr>
        <w:t xml:space="preserve">Tônia </w:t>
      </w:r>
      <w:r w:rsidR="009432A7">
        <w:rPr>
          <w:i w:val="0"/>
          <w:color w:val="auto"/>
          <w:sz w:val="24"/>
          <w:szCs w:val="24"/>
        </w:rPr>
        <w:t xml:space="preserve">Andrea Inocentini </w:t>
      </w:r>
      <w:r w:rsidR="00A22432">
        <w:rPr>
          <w:i w:val="0"/>
          <w:color w:val="auto"/>
          <w:sz w:val="24"/>
          <w:szCs w:val="24"/>
        </w:rPr>
        <w:t>Galleti</w:t>
      </w:r>
      <w:r w:rsidR="005C6EC9">
        <w:rPr>
          <w:i w:val="0"/>
          <w:color w:val="auto"/>
          <w:sz w:val="24"/>
          <w:szCs w:val="24"/>
        </w:rPr>
        <w:t xml:space="preserve">, o Sr. </w:t>
      </w:r>
      <w:r w:rsidR="005C6EC9" w:rsidRPr="005C6EC9">
        <w:rPr>
          <w:i w:val="0"/>
          <w:color w:val="auto"/>
          <w:sz w:val="24"/>
          <w:szCs w:val="24"/>
        </w:rPr>
        <w:t>Alessandro Roosevelt Silva Ribeiro</w:t>
      </w:r>
      <w:r w:rsidR="005C6EC9">
        <w:rPr>
          <w:i w:val="0"/>
          <w:color w:val="auto"/>
          <w:sz w:val="24"/>
          <w:szCs w:val="24"/>
        </w:rPr>
        <w:t xml:space="preserve"> explicou que esse “abaixo do mínimo”, </w:t>
      </w:r>
      <w:r w:rsidR="00A22432">
        <w:rPr>
          <w:i w:val="0"/>
          <w:color w:val="auto"/>
          <w:sz w:val="24"/>
          <w:szCs w:val="24"/>
        </w:rPr>
        <w:t xml:space="preserve">refere-se </w:t>
      </w:r>
      <w:r w:rsidR="005C6EC9">
        <w:rPr>
          <w:i w:val="0"/>
          <w:color w:val="auto"/>
          <w:sz w:val="24"/>
          <w:szCs w:val="24"/>
        </w:rPr>
        <w:t xml:space="preserve">somente </w:t>
      </w:r>
      <w:r w:rsidR="00A22432">
        <w:rPr>
          <w:i w:val="0"/>
          <w:color w:val="auto"/>
          <w:sz w:val="24"/>
          <w:szCs w:val="24"/>
        </w:rPr>
        <w:t>à</w:t>
      </w:r>
      <w:r w:rsidR="005C6EC9">
        <w:rPr>
          <w:i w:val="0"/>
          <w:color w:val="auto"/>
          <w:sz w:val="24"/>
          <w:szCs w:val="24"/>
        </w:rPr>
        <w:t xml:space="preserve">s análises realizadas pelo </w:t>
      </w:r>
      <w:r w:rsidR="005C6EC9">
        <w:rPr>
          <w:i w:val="0"/>
          <w:color w:val="auto"/>
          <w:sz w:val="24"/>
          <w:szCs w:val="24"/>
        </w:rPr>
        <w:lastRenderedPageBreak/>
        <w:t>servidor, já que a maioria está sendo realizada de forma automatizada.</w:t>
      </w:r>
      <w:r w:rsidR="00FD34A2">
        <w:rPr>
          <w:i w:val="0"/>
          <w:color w:val="auto"/>
          <w:sz w:val="24"/>
          <w:szCs w:val="24"/>
        </w:rPr>
        <w:t xml:space="preserve"> Com relação </w:t>
      </w:r>
      <w:r w:rsidR="00A22432">
        <w:rPr>
          <w:i w:val="0"/>
          <w:color w:val="auto"/>
          <w:sz w:val="24"/>
          <w:szCs w:val="24"/>
        </w:rPr>
        <w:t xml:space="preserve">à </w:t>
      </w:r>
      <w:r w:rsidR="00FD34A2">
        <w:rPr>
          <w:i w:val="0"/>
          <w:color w:val="auto"/>
          <w:sz w:val="24"/>
          <w:szCs w:val="24"/>
        </w:rPr>
        <w:t>indagação do Sr. Evandro Morello</w:t>
      </w:r>
      <w:r w:rsidR="003806B8">
        <w:rPr>
          <w:i w:val="0"/>
          <w:color w:val="auto"/>
          <w:sz w:val="24"/>
          <w:szCs w:val="24"/>
        </w:rPr>
        <w:t>,</w:t>
      </w:r>
      <w:r w:rsidR="00FD34A2">
        <w:rPr>
          <w:i w:val="0"/>
          <w:color w:val="auto"/>
          <w:sz w:val="24"/>
          <w:szCs w:val="24"/>
        </w:rPr>
        <w:t xml:space="preserve"> informou que o INSS vem trabalhando exatamente nesse sentido, </w:t>
      </w:r>
      <w:r w:rsidR="00A22432">
        <w:rPr>
          <w:i w:val="0"/>
          <w:color w:val="auto"/>
          <w:sz w:val="24"/>
          <w:szCs w:val="24"/>
        </w:rPr>
        <w:t xml:space="preserve">por intermédio </w:t>
      </w:r>
      <w:r w:rsidR="00FD34A2">
        <w:rPr>
          <w:i w:val="0"/>
          <w:color w:val="auto"/>
          <w:sz w:val="24"/>
          <w:szCs w:val="24"/>
        </w:rPr>
        <w:t>de um acordo de cooperação com o Ministério</w:t>
      </w:r>
      <w:r w:rsidR="00FD34A2" w:rsidRPr="00FD34A2">
        <w:t xml:space="preserve"> </w:t>
      </w:r>
      <w:r w:rsidR="00FD34A2" w:rsidRPr="00FD34A2">
        <w:rPr>
          <w:i w:val="0"/>
          <w:color w:val="auto"/>
          <w:sz w:val="24"/>
          <w:szCs w:val="24"/>
        </w:rPr>
        <w:t>da Agricultura, Pecuária e Abastecimento</w:t>
      </w:r>
      <w:r w:rsidR="007F47F2">
        <w:rPr>
          <w:i w:val="0"/>
          <w:color w:val="auto"/>
          <w:sz w:val="24"/>
          <w:szCs w:val="24"/>
        </w:rPr>
        <w:t>,</w:t>
      </w:r>
      <w:r w:rsidR="00FD34A2">
        <w:rPr>
          <w:i w:val="0"/>
          <w:color w:val="auto"/>
          <w:sz w:val="24"/>
          <w:szCs w:val="24"/>
        </w:rPr>
        <w:t xml:space="preserve"> para ter acesso a todas as informações cadastrais do trabalhador rural, através de projetos de pesquisas</w:t>
      </w:r>
      <w:r w:rsidR="003806B8">
        <w:rPr>
          <w:i w:val="0"/>
          <w:color w:val="auto"/>
          <w:sz w:val="24"/>
          <w:szCs w:val="24"/>
        </w:rPr>
        <w:t>,</w:t>
      </w:r>
      <w:r w:rsidR="00FD34A2">
        <w:rPr>
          <w:i w:val="0"/>
          <w:color w:val="auto"/>
          <w:sz w:val="24"/>
          <w:szCs w:val="24"/>
        </w:rPr>
        <w:t xml:space="preserve"> especialmente na área tecnológica. Lembrou que</w:t>
      </w:r>
      <w:r w:rsidR="007F47F2">
        <w:rPr>
          <w:i w:val="0"/>
          <w:color w:val="auto"/>
          <w:sz w:val="24"/>
          <w:szCs w:val="24"/>
        </w:rPr>
        <w:t>,</w:t>
      </w:r>
      <w:r w:rsidR="00FD34A2">
        <w:rPr>
          <w:i w:val="0"/>
          <w:color w:val="auto"/>
          <w:sz w:val="24"/>
          <w:szCs w:val="24"/>
        </w:rPr>
        <w:t xml:space="preserve"> </w:t>
      </w:r>
      <w:r w:rsidR="00A22432">
        <w:rPr>
          <w:i w:val="0"/>
          <w:color w:val="auto"/>
          <w:sz w:val="24"/>
          <w:szCs w:val="24"/>
        </w:rPr>
        <w:t>o</w:t>
      </w:r>
      <w:r w:rsidR="00FD34A2">
        <w:rPr>
          <w:i w:val="0"/>
          <w:color w:val="auto"/>
          <w:sz w:val="24"/>
          <w:szCs w:val="24"/>
        </w:rPr>
        <w:t xml:space="preserve"> cruzamento de informações das diversas bases de dados com o CNIS, permitirá</w:t>
      </w:r>
      <w:r w:rsidR="003806B8">
        <w:rPr>
          <w:i w:val="0"/>
          <w:color w:val="auto"/>
          <w:sz w:val="24"/>
          <w:szCs w:val="24"/>
        </w:rPr>
        <w:t>,</w:t>
      </w:r>
      <w:r w:rsidR="00FD34A2">
        <w:rPr>
          <w:i w:val="0"/>
          <w:color w:val="auto"/>
          <w:sz w:val="24"/>
          <w:szCs w:val="24"/>
        </w:rPr>
        <w:t xml:space="preserve"> também</w:t>
      </w:r>
      <w:r w:rsidR="003806B8">
        <w:rPr>
          <w:i w:val="0"/>
          <w:color w:val="auto"/>
          <w:sz w:val="24"/>
          <w:szCs w:val="24"/>
        </w:rPr>
        <w:t>,</w:t>
      </w:r>
      <w:r w:rsidR="00FD34A2">
        <w:rPr>
          <w:i w:val="0"/>
          <w:color w:val="auto"/>
          <w:sz w:val="24"/>
          <w:szCs w:val="24"/>
        </w:rPr>
        <w:t xml:space="preserve"> </w:t>
      </w:r>
      <w:r w:rsidR="00F156F3">
        <w:rPr>
          <w:i w:val="0"/>
          <w:color w:val="auto"/>
          <w:sz w:val="24"/>
          <w:szCs w:val="24"/>
        </w:rPr>
        <w:t xml:space="preserve">a concessão automatizada do </w:t>
      </w:r>
      <w:r w:rsidR="00A22432">
        <w:rPr>
          <w:i w:val="0"/>
          <w:color w:val="auto"/>
          <w:sz w:val="24"/>
          <w:szCs w:val="24"/>
        </w:rPr>
        <w:t>salário</w:t>
      </w:r>
      <w:r w:rsidR="00F156F3">
        <w:rPr>
          <w:i w:val="0"/>
          <w:color w:val="auto"/>
          <w:sz w:val="24"/>
          <w:szCs w:val="24"/>
        </w:rPr>
        <w:t xml:space="preserve">-maternidade </w:t>
      </w:r>
      <w:r w:rsidR="00A22432">
        <w:rPr>
          <w:i w:val="0"/>
          <w:color w:val="auto"/>
          <w:sz w:val="24"/>
          <w:szCs w:val="24"/>
        </w:rPr>
        <w:t xml:space="preserve">para </w:t>
      </w:r>
      <w:r w:rsidR="00F156F3">
        <w:rPr>
          <w:i w:val="0"/>
          <w:color w:val="auto"/>
          <w:sz w:val="24"/>
          <w:szCs w:val="24"/>
        </w:rPr>
        <w:t xml:space="preserve">o </w:t>
      </w:r>
      <w:r w:rsidR="00A22432">
        <w:rPr>
          <w:i w:val="0"/>
          <w:color w:val="auto"/>
          <w:sz w:val="24"/>
          <w:szCs w:val="24"/>
        </w:rPr>
        <w:t>rural</w:t>
      </w:r>
      <w:r w:rsidR="00F156F3">
        <w:rPr>
          <w:i w:val="0"/>
          <w:color w:val="auto"/>
          <w:sz w:val="24"/>
          <w:szCs w:val="24"/>
        </w:rPr>
        <w:t xml:space="preserve">, </w:t>
      </w:r>
      <w:r w:rsidR="00A22432">
        <w:rPr>
          <w:i w:val="0"/>
          <w:color w:val="auto"/>
          <w:sz w:val="24"/>
          <w:szCs w:val="24"/>
        </w:rPr>
        <w:t>pois</w:t>
      </w:r>
      <w:r w:rsidR="00F156F3">
        <w:rPr>
          <w:i w:val="0"/>
          <w:color w:val="auto"/>
          <w:sz w:val="24"/>
          <w:szCs w:val="24"/>
        </w:rPr>
        <w:t xml:space="preserve"> permitem </w:t>
      </w:r>
      <w:r w:rsidR="00A22432">
        <w:rPr>
          <w:i w:val="0"/>
          <w:color w:val="auto"/>
          <w:sz w:val="24"/>
          <w:szCs w:val="24"/>
        </w:rPr>
        <w:t xml:space="preserve">a </w:t>
      </w:r>
      <w:r w:rsidR="00F156F3">
        <w:rPr>
          <w:i w:val="0"/>
          <w:color w:val="auto"/>
          <w:sz w:val="24"/>
          <w:szCs w:val="24"/>
        </w:rPr>
        <w:t>observ</w:t>
      </w:r>
      <w:r w:rsidR="00A22432">
        <w:rPr>
          <w:i w:val="0"/>
          <w:color w:val="auto"/>
          <w:sz w:val="24"/>
          <w:szCs w:val="24"/>
        </w:rPr>
        <w:t>ância</w:t>
      </w:r>
      <w:r w:rsidR="00F156F3">
        <w:rPr>
          <w:i w:val="0"/>
          <w:color w:val="auto"/>
          <w:sz w:val="24"/>
          <w:szCs w:val="24"/>
        </w:rPr>
        <w:t xml:space="preserve"> </w:t>
      </w:r>
      <w:r w:rsidR="00A22432">
        <w:rPr>
          <w:i w:val="0"/>
          <w:color w:val="auto"/>
          <w:sz w:val="24"/>
          <w:szCs w:val="24"/>
        </w:rPr>
        <w:t>d</w:t>
      </w:r>
      <w:r w:rsidR="00F156F3">
        <w:rPr>
          <w:i w:val="0"/>
          <w:color w:val="auto"/>
          <w:sz w:val="24"/>
          <w:szCs w:val="24"/>
        </w:rPr>
        <w:t>as características</w:t>
      </w:r>
      <w:r w:rsidR="00A22432">
        <w:rPr>
          <w:i w:val="0"/>
          <w:color w:val="auto"/>
          <w:sz w:val="24"/>
          <w:szCs w:val="24"/>
        </w:rPr>
        <w:t xml:space="preserve"> exigidas</w:t>
      </w:r>
      <w:r w:rsidR="00F156F3">
        <w:rPr>
          <w:i w:val="0"/>
          <w:color w:val="auto"/>
          <w:sz w:val="24"/>
          <w:szCs w:val="24"/>
        </w:rPr>
        <w:t xml:space="preserve"> para a concessão, vínculo empregatício e atividades</w:t>
      </w:r>
      <w:r w:rsidR="00A22432">
        <w:rPr>
          <w:i w:val="0"/>
          <w:color w:val="auto"/>
          <w:sz w:val="24"/>
          <w:szCs w:val="24"/>
        </w:rPr>
        <w:t xml:space="preserve"> exercidas</w:t>
      </w:r>
      <w:r w:rsidR="00F156F3">
        <w:rPr>
          <w:i w:val="0"/>
          <w:color w:val="auto"/>
          <w:sz w:val="24"/>
          <w:szCs w:val="24"/>
        </w:rPr>
        <w:t>. Prosseguindo, elencou os quatro pontos indispensáveis ao se</w:t>
      </w:r>
      <w:r w:rsidR="007F47F2">
        <w:rPr>
          <w:i w:val="0"/>
          <w:color w:val="auto"/>
          <w:sz w:val="24"/>
          <w:szCs w:val="24"/>
        </w:rPr>
        <w:t xml:space="preserve"> realizar</w:t>
      </w:r>
      <w:r w:rsidR="00F156F3">
        <w:rPr>
          <w:i w:val="0"/>
          <w:color w:val="auto"/>
          <w:sz w:val="24"/>
          <w:szCs w:val="24"/>
        </w:rPr>
        <w:t xml:space="preserve"> um pedido de benefício: (i) dados cadastrais; (ii) o direito, com os devidos vínculos empregatícios e atividades; (iii) as cláusulas de direito para a concessão</w:t>
      </w:r>
      <w:r w:rsidR="003806B8">
        <w:rPr>
          <w:i w:val="0"/>
          <w:color w:val="auto"/>
          <w:sz w:val="24"/>
          <w:szCs w:val="24"/>
        </w:rPr>
        <w:t xml:space="preserve"> (</w:t>
      </w:r>
      <w:r w:rsidR="00F156F3">
        <w:rPr>
          <w:i w:val="0"/>
          <w:color w:val="auto"/>
          <w:sz w:val="24"/>
          <w:szCs w:val="24"/>
        </w:rPr>
        <w:t>idade, tempo de serviço, tempo de atividade, enquadramento</w:t>
      </w:r>
      <w:r w:rsidR="003806B8">
        <w:rPr>
          <w:i w:val="0"/>
          <w:color w:val="auto"/>
          <w:sz w:val="24"/>
          <w:szCs w:val="24"/>
        </w:rPr>
        <w:t>)</w:t>
      </w:r>
      <w:r w:rsidR="00F156F3">
        <w:rPr>
          <w:i w:val="0"/>
          <w:color w:val="auto"/>
          <w:sz w:val="24"/>
          <w:szCs w:val="24"/>
        </w:rPr>
        <w:t xml:space="preserve">; e, (iv) cláusula de barreira que poderia gerar </w:t>
      </w:r>
      <w:r w:rsidR="00F156F3" w:rsidRPr="00F156F3">
        <w:rPr>
          <w:i w:val="0"/>
          <w:color w:val="auto"/>
          <w:sz w:val="24"/>
          <w:szCs w:val="24"/>
        </w:rPr>
        <w:t>uma inconsistência no benefício, como um ac</w:t>
      </w:r>
      <w:r w:rsidR="00F156F3">
        <w:rPr>
          <w:i w:val="0"/>
          <w:color w:val="auto"/>
          <w:sz w:val="24"/>
          <w:szCs w:val="24"/>
        </w:rPr>
        <w:t xml:space="preserve">úmulo </w:t>
      </w:r>
      <w:r w:rsidR="00F156F3" w:rsidRPr="00F156F3">
        <w:rPr>
          <w:i w:val="0"/>
          <w:color w:val="auto"/>
          <w:sz w:val="24"/>
          <w:szCs w:val="24"/>
        </w:rPr>
        <w:t>indevid</w:t>
      </w:r>
      <w:r w:rsidR="00F156F3">
        <w:rPr>
          <w:i w:val="0"/>
          <w:color w:val="auto"/>
          <w:sz w:val="24"/>
          <w:szCs w:val="24"/>
        </w:rPr>
        <w:t>o</w:t>
      </w:r>
      <w:r w:rsidR="00F156F3" w:rsidRPr="00F156F3">
        <w:rPr>
          <w:i w:val="0"/>
          <w:color w:val="auto"/>
          <w:sz w:val="24"/>
          <w:szCs w:val="24"/>
        </w:rPr>
        <w:t>, um período em regime próprio de previdência</w:t>
      </w:r>
      <w:r w:rsidR="00F156F3">
        <w:rPr>
          <w:i w:val="0"/>
          <w:color w:val="auto"/>
          <w:sz w:val="24"/>
          <w:szCs w:val="24"/>
        </w:rPr>
        <w:t>, dentre outros motivos.</w:t>
      </w:r>
      <w:r w:rsidR="001F3FE1">
        <w:rPr>
          <w:i w:val="0"/>
          <w:color w:val="auto"/>
          <w:sz w:val="24"/>
          <w:szCs w:val="24"/>
        </w:rPr>
        <w:t xml:space="preserve"> Explicou que a Emenda Constitucional nº 103 estabeleceu um leque de informações para gerar</w:t>
      </w:r>
      <w:r w:rsidR="00487D8A">
        <w:rPr>
          <w:i w:val="0"/>
          <w:color w:val="auto"/>
          <w:sz w:val="24"/>
          <w:szCs w:val="24"/>
        </w:rPr>
        <w:t>,</w:t>
      </w:r>
      <w:r w:rsidR="001F3FE1">
        <w:rPr>
          <w:i w:val="0"/>
          <w:color w:val="auto"/>
          <w:sz w:val="24"/>
          <w:szCs w:val="24"/>
        </w:rPr>
        <w:t xml:space="preserve"> de forma mais automatizada a concessão dos benefícios, e citou três regras fundamentais: regras </w:t>
      </w:r>
      <w:r w:rsidR="001F3FE1" w:rsidRPr="001F3FE1">
        <w:rPr>
          <w:i w:val="0"/>
          <w:color w:val="auto"/>
          <w:sz w:val="24"/>
          <w:szCs w:val="24"/>
        </w:rPr>
        <w:t xml:space="preserve">transitórias, </w:t>
      </w:r>
      <w:r w:rsidR="001F3FE1">
        <w:rPr>
          <w:i w:val="0"/>
          <w:color w:val="auto"/>
          <w:sz w:val="24"/>
          <w:szCs w:val="24"/>
        </w:rPr>
        <w:t xml:space="preserve">regras de </w:t>
      </w:r>
      <w:r w:rsidR="001F3FE1" w:rsidRPr="001F3FE1">
        <w:rPr>
          <w:i w:val="0"/>
          <w:color w:val="auto"/>
          <w:sz w:val="24"/>
          <w:szCs w:val="24"/>
        </w:rPr>
        <w:t>transição e as regras permanentes</w:t>
      </w:r>
      <w:r w:rsidR="001F3FE1">
        <w:rPr>
          <w:i w:val="0"/>
          <w:color w:val="auto"/>
          <w:sz w:val="24"/>
          <w:szCs w:val="24"/>
        </w:rPr>
        <w:t xml:space="preserve">. Salientou que, futuramente, a parte de vínculos e remunerações serão qualificados </w:t>
      </w:r>
      <w:r w:rsidR="00A22432">
        <w:rPr>
          <w:i w:val="0"/>
          <w:color w:val="auto"/>
          <w:sz w:val="24"/>
          <w:szCs w:val="24"/>
        </w:rPr>
        <w:t xml:space="preserve">com </w:t>
      </w:r>
      <w:r w:rsidR="001F3FE1">
        <w:rPr>
          <w:i w:val="0"/>
          <w:color w:val="auto"/>
          <w:sz w:val="24"/>
          <w:szCs w:val="24"/>
        </w:rPr>
        <w:t>base no eSocial, o que irá acabar com a duplicidade de informações</w:t>
      </w:r>
      <w:r w:rsidR="00487D8A">
        <w:rPr>
          <w:i w:val="0"/>
          <w:color w:val="auto"/>
          <w:sz w:val="24"/>
          <w:szCs w:val="24"/>
        </w:rPr>
        <w:t xml:space="preserve"> e</w:t>
      </w:r>
      <w:r w:rsidR="001F3FE1">
        <w:rPr>
          <w:i w:val="0"/>
          <w:color w:val="auto"/>
          <w:sz w:val="24"/>
          <w:szCs w:val="24"/>
        </w:rPr>
        <w:t xml:space="preserve"> elimin</w:t>
      </w:r>
      <w:r w:rsidR="00F131AD">
        <w:rPr>
          <w:i w:val="0"/>
          <w:color w:val="auto"/>
          <w:sz w:val="24"/>
          <w:szCs w:val="24"/>
        </w:rPr>
        <w:t>ará</w:t>
      </w:r>
      <w:r w:rsidR="001F3FE1">
        <w:rPr>
          <w:i w:val="0"/>
          <w:color w:val="auto"/>
          <w:sz w:val="24"/>
          <w:szCs w:val="24"/>
        </w:rPr>
        <w:t xml:space="preserve"> alguns indícios de irregularidade. Concluiu dizendo que esse trabalho </w:t>
      </w:r>
      <w:r w:rsidR="00487D8A">
        <w:rPr>
          <w:i w:val="0"/>
          <w:color w:val="auto"/>
          <w:sz w:val="24"/>
          <w:szCs w:val="24"/>
        </w:rPr>
        <w:t xml:space="preserve">dentro do CNIS, é </w:t>
      </w:r>
      <w:r w:rsidR="001F3FE1">
        <w:rPr>
          <w:i w:val="0"/>
          <w:color w:val="auto"/>
          <w:sz w:val="24"/>
          <w:szCs w:val="24"/>
        </w:rPr>
        <w:t>minucioso, vem melhorando a cada ano e</w:t>
      </w:r>
      <w:r w:rsidR="00487D8A">
        <w:rPr>
          <w:i w:val="0"/>
          <w:color w:val="auto"/>
          <w:sz w:val="24"/>
          <w:szCs w:val="24"/>
        </w:rPr>
        <w:t>,</w:t>
      </w:r>
      <w:r w:rsidR="001F3FE1">
        <w:rPr>
          <w:i w:val="0"/>
          <w:color w:val="auto"/>
          <w:sz w:val="24"/>
          <w:szCs w:val="24"/>
        </w:rPr>
        <w:t xml:space="preserve"> destacou </w:t>
      </w:r>
      <w:r w:rsidR="003D37DD">
        <w:rPr>
          <w:i w:val="0"/>
          <w:color w:val="auto"/>
          <w:sz w:val="24"/>
          <w:szCs w:val="24"/>
        </w:rPr>
        <w:t xml:space="preserve">a importância do requerimento qualificado para </w:t>
      </w:r>
      <w:r w:rsidR="001F3FE1">
        <w:rPr>
          <w:i w:val="0"/>
          <w:color w:val="auto"/>
          <w:sz w:val="24"/>
          <w:szCs w:val="24"/>
        </w:rPr>
        <w:t>o crescimento gradual da porcentagem d</w:t>
      </w:r>
      <w:r w:rsidR="003D37DD">
        <w:rPr>
          <w:i w:val="0"/>
          <w:color w:val="auto"/>
          <w:sz w:val="24"/>
          <w:szCs w:val="24"/>
        </w:rPr>
        <w:t>os</w:t>
      </w:r>
      <w:r w:rsidR="001F3FE1">
        <w:rPr>
          <w:i w:val="0"/>
          <w:color w:val="auto"/>
          <w:sz w:val="24"/>
          <w:szCs w:val="24"/>
        </w:rPr>
        <w:t xml:space="preserve"> </w:t>
      </w:r>
      <w:r w:rsidR="003D37DD">
        <w:rPr>
          <w:i w:val="0"/>
          <w:color w:val="auto"/>
          <w:sz w:val="24"/>
          <w:szCs w:val="24"/>
        </w:rPr>
        <w:t xml:space="preserve">benefícios automatizados. </w:t>
      </w:r>
      <w:r w:rsidR="00A2171A">
        <w:rPr>
          <w:i w:val="0"/>
          <w:color w:val="auto"/>
          <w:sz w:val="24"/>
          <w:szCs w:val="24"/>
        </w:rPr>
        <w:t>Com a palavra</w:t>
      </w:r>
      <w:r w:rsidR="003D37DD">
        <w:rPr>
          <w:i w:val="0"/>
          <w:color w:val="auto"/>
          <w:sz w:val="24"/>
          <w:szCs w:val="24"/>
        </w:rPr>
        <w:t xml:space="preserve">, o Sr. </w:t>
      </w:r>
      <w:r w:rsidR="00CB09C6">
        <w:rPr>
          <w:i w:val="0"/>
          <w:color w:val="auto"/>
          <w:sz w:val="24"/>
          <w:szCs w:val="24"/>
        </w:rPr>
        <w:t>Presidente</w:t>
      </w:r>
      <w:r w:rsidR="003D37DD">
        <w:rPr>
          <w:i w:val="0"/>
          <w:color w:val="auto"/>
          <w:sz w:val="24"/>
          <w:szCs w:val="24"/>
        </w:rPr>
        <w:t xml:space="preserve"> explicou que </w:t>
      </w:r>
      <w:r w:rsidR="00741076" w:rsidRPr="00741076">
        <w:rPr>
          <w:i w:val="0"/>
          <w:color w:val="auto"/>
          <w:sz w:val="24"/>
          <w:szCs w:val="24"/>
        </w:rPr>
        <w:t>o processo de fiscalização, acompanhamento e monitoramento do cadastro</w:t>
      </w:r>
      <w:r w:rsidR="00487D8A">
        <w:rPr>
          <w:i w:val="0"/>
          <w:color w:val="auto"/>
          <w:sz w:val="24"/>
          <w:szCs w:val="24"/>
        </w:rPr>
        <w:t>,</w:t>
      </w:r>
      <w:r w:rsidR="00741076" w:rsidRPr="00741076">
        <w:rPr>
          <w:i w:val="0"/>
          <w:color w:val="auto"/>
          <w:sz w:val="24"/>
          <w:szCs w:val="24"/>
        </w:rPr>
        <w:t xml:space="preserve"> através do “Meu INSS”</w:t>
      </w:r>
      <w:r w:rsidR="00741076">
        <w:rPr>
          <w:i w:val="0"/>
          <w:color w:val="auto"/>
          <w:sz w:val="24"/>
          <w:szCs w:val="24"/>
        </w:rPr>
        <w:t xml:space="preserve"> e dos </w:t>
      </w:r>
      <w:r w:rsidR="00741076" w:rsidRPr="00741076">
        <w:rPr>
          <w:i w:val="0"/>
          <w:color w:val="auto"/>
          <w:sz w:val="24"/>
          <w:szCs w:val="24"/>
        </w:rPr>
        <w:t>dados do CNIS, permite que a pessoa se prepar</w:t>
      </w:r>
      <w:r w:rsidR="00487D8A">
        <w:rPr>
          <w:i w:val="0"/>
          <w:color w:val="auto"/>
          <w:sz w:val="24"/>
          <w:szCs w:val="24"/>
        </w:rPr>
        <w:t xml:space="preserve">e </w:t>
      </w:r>
      <w:r w:rsidR="00741076" w:rsidRPr="00741076">
        <w:rPr>
          <w:i w:val="0"/>
          <w:color w:val="auto"/>
          <w:sz w:val="24"/>
          <w:szCs w:val="24"/>
        </w:rPr>
        <w:t>ao longo do tempo</w:t>
      </w:r>
      <w:r w:rsidR="00487D8A">
        <w:rPr>
          <w:i w:val="0"/>
          <w:color w:val="auto"/>
          <w:sz w:val="24"/>
          <w:szCs w:val="24"/>
        </w:rPr>
        <w:t>,</w:t>
      </w:r>
      <w:r w:rsidR="00741076">
        <w:rPr>
          <w:i w:val="0"/>
          <w:color w:val="auto"/>
          <w:sz w:val="24"/>
          <w:szCs w:val="24"/>
        </w:rPr>
        <w:t xml:space="preserve"> para </w:t>
      </w:r>
      <w:r w:rsidR="00741076" w:rsidRPr="00741076">
        <w:rPr>
          <w:i w:val="0"/>
          <w:color w:val="auto"/>
          <w:sz w:val="24"/>
          <w:szCs w:val="24"/>
        </w:rPr>
        <w:t xml:space="preserve">o momento de requerer </w:t>
      </w:r>
      <w:r w:rsidR="00A2171A">
        <w:rPr>
          <w:i w:val="0"/>
          <w:color w:val="auto"/>
          <w:sz w:val="24"/>
          <w:szCs w:val="24"/>
        </w:rPr>
        <w:t xml:space="preserve">o </w:t>
      </w:r>
      <w:r w:rsidR="00741076" w:rsidRPr="00741076">
        <w:rPr>
          <w:i w:val="0"/>
          <w:color w:val="auto"/>
          <w:sz w:val="24"/>
          <w:szCs w:val="24"/>
        </w:rPr>
        <w:t>benefício</w:t>
      </w:r>
      <w:r w:rsidR="00487D8A">
        <w:rPr>
          <w:i w:val="0"/>
          <w:color w:val="auto"/>
          <w:sz w:val="24"/>
          <w:szCs w:val="24"/>
        </w:rPr>
        <w:t>.</w:t>
      </w:r>
      <w:r w:rsidR="00741076">
        <w:rPr>
          <w:i w:val="0"/>
          <w:color w:val="auto"/>
          <w:sz w:val="24"/>
          <w:szCs w:val="24"/>
        </w:rPr>
        <w:t xml:space="preserve"> Lembrou que a </w:t>
      </w:r>
      <w:r w:rsidR="00741076" w:rsidRPr="00741076">
        <w:rPr>
          <w:i w:val="0"/>
          <w:color w:val="auto"/>
          <w:sz w:val="24"/>
          <w:szCs w:val="24"/>
        </w:rPr>
        <w:t>Guia de Recolhimento do FGTS e de Informações à Previdência Social</w:t>
      </w:r>
      <w:r w:rsidR="00A2171A">
        <w:rPr>
          <w:i w:val="0"/>
          <w:color w:val="auto"/>
          <w:sz w:val="24"/>
          <w:szCs w:val="24"/>
        </w:rPr>
        <w:t xml:space="preserve"> </w:t>
      </w:r>
      <w:r w:rsidR="00487D8A">
        <w:rPr>
          <w:i w:val="0"/>
          <w:color w:val="auto"/>
          <w:sz w:val="24"/>
          <w:szCs w:val="24"/>
        </w:rPr>
        <w:t>()</w:t>
      </w:r>
      <w:r w:rsidR="00A2171A">
        <w:rPr>
          <w:i w:val="0"/>
          <w:color w:val="auto"/>
          <w:sz w:val="24"/>
          <w:szCs w:val="24"/>
        </w:rPr>
        <w:t>,</w:t>
      </w:r>
      <w:r w:rsidR="00741076">
        <w:rPr>
          <w:i w:val="0"/>
          <w:color w:val="auto"/>
          <w:sz w:val="24"/>
          <w:szCs w:val="24"/>
        </w:rPr>
        <w:t xml:space="preserve"> </w:t>
      </w:r>
      <w:r w:rsidR="00487D8A">
        <w:rPr>
          <w:i w:val="0"/>
          <w:color w:val="auto"/>
          <w:sz w:val="24"/>
          <w:szCs w:val="24"/>
        </w:rPr>
        <w:t xml:space="preserve">foi introduzida há 22 anos, e que </w:t>
      </w:r>
      <w:r w:rsidR="00741076">
        <w:rPr>
          <w:i w:val="0"/>
          <w:color w:val="auto"/>
          <w:sz w:val="24"/>
          <w:szCs w:val="24"/>
        </w:rPr>
        <w:t>ajuda no batimento das informações</w:t>
      </w:r>
      <w:r w:rsidR="00F131AD">
        <w:rPr>
          <w:i w:val="0"/>
          <w:color w:val="auto"/>
          <w:sz w:val="24"/>
          <w:szCs w:val="24"/>
        </w:rPr>
        <w:t xml:space="preserve"> e que</w:t>
      </w:r>
      <w:r w:rsidR="00487D8A">
        <w:rPr>
          <w:i w:val="0"/>
          <w:color w:val="auto"/>
          <w:sz w:val="24"/>
          <w:szCs w:val="24"/>
        </w:rPr>
        <w:t>,</w:t>
      </w:r>
      <w:r w:rsidR="00741076">
        <w:rPr>
          <w:i w:val="0"/>
          <w:color w:val="auto"/>
          <w:sz w:val="24"/>
          <w:szCs w:val="24"/>
        </w:rPr>
        <w:t xml:space="preserve"> o eSocial</w:t>
      </w:r>
      <w:r w:rsidR="00F131AD">
        <w:rPr>
          <w:i w:val="0"/>
          <w:color w:val="auto"/>
          <w:sz w:val="24"/>
          <w:szCs w:val="24"/>
        </w:rPr>
        <w:t>, como um</w:t>
      </w:r>
      <w:r w:rsidR="00741076">
        <w:rPr>
          <w:i w:val="0"/>
          <w:color w:val="auto"/>
          <w:sz w:val="24"/>
          <w:szCs w:val="24"/>
        </w:rPr>
        <w:t xml:space="preserve"> sistema mais completo que qualificar</w:t>
      </w:r>
      <w:r w:rsidR="00F131AD">
        <w:rPr>
          <w:i w:val="0"/>
          <w:color w:val="auto"/>
          <w:sz w:val="24"/>
          <w:szCs w:val="24"/>
        </w:rPr>
        <w:t>á</w:t>
      </w:r>
      <w:r w:rsidR="00741076">
        <w:rPr>
          <w:i w:val="0"/>
          <w:color w:val="auto"/>
          <w:sz w:val="24"/>
          <w:szCs w:val="24"/>
        </w:rPr>
        <w:t xml:space="preserve"> melhor essas informações</w:t>
      </w:r>
      <w:r w:rsidR="00487D8A">
        <w:rPr>
          <w:i w:val="0"/>
          <w:color w:val="auto"/>
          <w:sz w:val="24"/>
          <w:szCs w:val="24"/>
        </w:rPr>
        <w:t>,</w:t>
      </w:r>
      <w:r w:rsidR="00741076">
        <w:rPr>
          <w:i w:val="0"/>
          <w:color w:val="auto"/>
          <w:sz w:val="24"/>
          <w:szCs w:val="24"/>
        </w:rPr>
        <w:t xml:space="preserve"> ainda está </w:t>
      </w:r>
      <w:r w:rsidR="00F131AD">
        <w:rPr>
          <w:i w:val="0"/>
          <w:color w:val="auto"/>
          <w:sz w:val="24"/>
          <w:szCs w:val="24"/>
        </w:rPr>
        <w:t>em</w:t>
      </w:r>
      <w:r w:rsidR="00741076">
        <w:rPr>
          <w:i w:val="0"/>
          <w:color w:val="auto"/>
          <w:sz w:val="24"/>
          <w:szCs w:val="24"/>
        </w:rPr>
        <w:t xml:space="preserve"> fase inicial de implantação</w:t>
      </w:r>
      <w:r w:rsidR="00487D8A">
        <w:rPr>
          <w:i w:val="0"/>
          <w:color w:val="auto"/>
          <w:sz w:val="24"/>
          <w:szCs w:val="24"/>
        </w:rPr>
        <w:t>, sendo, p</w:t>
      </w:r>
      <w:r w:rsidR="00741076">
        <w:rPr>
          <w:i w:val="0"/>
          <w:color w:val="auto"/>
          <w:sz w:val="24"/>
          <w:szCs w:val="24"/>
        </w:rPr>
        <w:t>or isso a importância</w:t>
      </w:r>
      <w:r w:rsidR="00F131AD">
        <w:rPr>
          <w:i w:val="0"/>
          <w:color w:val="auto"/>
          <w:sz w:val="24"/>
          <w:szCs w:val="24"/>
        </w:rPr>
        <w:t xml:space="preserve"> de se</w:t>
      </w:r>
      <w:r w:rsidR="00741076">
        <w:rPr>
          <w:i w:val="0"/>
          <w:color w:val="auto"/>
          <w:sz w:val="24"/>
          <w:szCs w:val="24"/>
        </w:rPr>
        <w:t xml:space="preserve"> </w:t>
      </w:r>
      <w:r w:rsidR="00741076" w:rsidRPr="00741076">
        <w:rPr>
          <w:i w:val="0"/>
          <w:color w:val="auto"/>
          <w:sz w:val="24"/>
          <w:szCs w:val="24"/>
        </w:rPr>
        <w:t>incentivar as pessoas a olhar</w:t>
      </w:r>
      <w:r w:rsidR="00741076">
        <w:rPr>
          <w:i w:val="0"/>
          <w:color w:val="auto"/>
          <w:sz w:val="24"/>
          <w:szCs w:val="24"/>
        </w:rPr>
        <w:t>em</w:t>
      </w:r>
      <w:r w:rsidR="00741076" w:rsidRPr="00741076">
        <w:rPr>
          <w:i w:val="0"/>
          <w:color w:val="auto"/>
          <w:sz w:val="24"/>
          <w:szCs w:val="24"/>
        </w:rPr>
        <w:t xml:space="preserve"> seu cadastro</w:t>
      </w:r>
      <w:r w:rsidR="00741076">
        <w:rPr>
          <w:i w:val="0"/>
          <w:color w:val="auto"/>
          <w:sz w:val="24"/>
          <w:szCs w:val="24"/>
        </w:rPr>
        <w:t>,</w:t>
      </w:r>
      <w:r w:rsidR="00741076" w:rsidRPr="00741076">
        <w:rPr>
          <w:i w:val="0"/>
          <w:color w:val="auto"/>
          <w:sz w:val="24"/>
          <w:szCs w:val="24"/>
        </w:rPr>
        <w:t xml:space="preserve"> verificando como ele pode ser tratado de uma maneira prévia e qu</w:t>
      </w:r>
      <w:r w:rsidR="00F131AD">
        <w:rPr>
          <w:i w:val="0"/>
          <w:color w:val="auto"/>
          <w:sz w:val="24"/>
          <w:szCs w:val="24"/>
        </w:rPr>
        <w:t>ais</w:t>
      </w:r>
      <w:r w:rsidR="00741076" w:rsidRPr="00741076">
        <w:rPr>
          <w:i w:val="0"/>
          <w:color w:val="auto"/>
          <w:sz w:val="24"/>
          <w:szCs w:val="24"/>
        </w:rPr>
        <w:t xml:space="preserve"> documento</w:t>
      </w:r>
      <w:r w:rsidR="00741076">
        <w:rPr>
          <w:i w:val="0"/>
          <w:color w:val="auto"/>
          <w:sz w:val="24"/>
          <w:szCs w:val="24"/>
        </w:rPr>
        <w:t>s</w:t>
      </w:r>
      <w:r w:rsidR="00741076" w:rsidRPr="00741076">
        <w:rPr>
          <w:i w:val="0"/>
          <w:color w:val="auto"/>
          <w:sz w:val="24"/>
          <w:szCs w:val="24"/>
        </w:rPr>
        <w:t xml:space="preserve"> </w:t>
      </w:r>
      <w:r w:rsidR="00F131AD">
        <w:rPr>
          <w:i w:val="0"/>
          <w:color w:val="auto"/>
          <w:sz w:val="24"/>
          <w:szCs w:val="24"/>
        </w:rPr>
        <w:t>ser</w:t>
      </w:r>
      <w:r w:rsidR="009432A7">
        <w:rPr>
          <w:i w:val="0"/>
          <w:color w:val="auto"/>
          <w:sz w:val="24"/>
          <w:szCs w:val="24"/>
        </w:rPr>
        <w:t>ão</w:t>
      </w:r>
      <w:r w:rsidR="00F131AD">
        <w:rPr>
          <w:i w:val="0"/>
          <w:color w:val="auto"/>
          <w:sz w:val="24"/>
          <w:szCs w:val="24"/>
        </w:rPr>
        <w:t xml:space="preserve"> </w:t>
      </w:r>
      <w:r w:rsidR="00741076">
        <w:rPr>
          <w:i w:val="0"/>
          <w:color w:val="auto"/>
          <w:sz w:val="24"/>
          <w:szCs w:val="24"/>
        </w:rPr>
        <w:t>precis</w:t>
      </w:r>
      <w:r w:rsidR="00F131AD">
        <w:rPr>
          <w:i w:val="0"/>
          <w:color w:val="auto"/>
          <w:sz w:val="24"/>
          <w:szCs w:val="24"/>
        </w:rPr>
        <w:t>o</w:t>
      </w:r>
      <w:r w:rsidR="00741076" w:rsidRPr="00741076">
        <w:rPr>
          <w:i w:val="0"/>
          <w:color w:val="auto"/>
          <w:sz w:val="24"/>
          <w:szCs w:val="24"/>
        </w:rPr>
        <w:t xml:space="preserve"> obter para </w:t>
      </w:r>
      <w:r w:rsidR="00741076">
        <w:rPr>
          <w:i w:val="0"/>
          <w:color w:val="auto"/>
          <w:sz w:val="24"/>
          <w:szCs w:val="24"/>
        </w:rPr>
        <w:t xml:space="preserve">manter seus </w:t>
      </w:r>
      <w:r w:rsidR="00741076" w:rsidRPr="00741076">
        <w:rPr>
          <w:i w:val="0"/>
          <w:color w:val="auto"/>
          <w:sz w:val="24"/>
          <w:szCs w:val="24"/>
        </w:rPr>
        <w:t xml:space="preserve">dados cadastrais </w:t>
      </w:r>
      <w:r w:rsidR="00741076">
        <w:rPr>
          <w:i w:val="0"/>
          <w:color w:val="auto"/>
          <w:sz w:val="24"/>
          <w:szCs w:val="24"/>
        </w:rPr>
        <w:t>de acordo com os</w:t>
      </w:r>
      <w:r w:rsidR="00741076" w:rsidRPr="00741076">
        <w:rPr>
          <w:i w:val="0"/>
          <w:color w:val="auto"/>
          <w:sz w:val="24"/>
          <w:szCs w:val="24"/>
        </w:rPr>
        <w:t xml:space="preserve"> indicadores </w:t>
      </w:r>
      <w:r w:rsidR="00741076">
        <w:rPr>
          <w:i w:val="0"/>
          <w:color w:val="auto"/>
          <w:sz w:val="24"/>
          <w:szCs w:val="24"/>
        </w:rPr>
        <w:t>exigidos n</w:t>
      </w:r>
      <w:r w:rsidR="00741076" w:rsidRPr="00741076">
        <w:rPr>
          <w:i w:val="0"/>
          <w:color w:val="auto"/>
          <w:sz w:val="24"/>
          <w:szCs w:val="24"/>
        </w:rPr>
        <w:t>o CNIS</w:t>
      </w:r>
      <w:r w:rsidR="00741076">
        <w:rPr>
          <w:i w:val="0"/>
          <w:color w:val="auto"/>
          <w:sz w:val="24"/>
          <w:szCs w:val="24"/>
        </w:rPr>
        <w:t>.</w:t>
      </w:r>
      <w:r w:rsidR="00EF6958">
        <w:rPr>
          <w:i w:val="0"/>
          <w:color w:val="auto"/>
          <w:sz w:val="24"/>
          <w:szCs w:val="24"/>
        </w:rPr>
        <w:t xml:space="preserve"> Solicitando a palavra, o Sr. Ariovaldo de Camargo perguntou o que seria possível fazer para acabar com o desencontro de informações entre o CNIS e a administração pública</w:t>
      </w:r>
      <w:r w:rsidR="00F131AD">
        <w:rPr>
          <w:i w:val="0"/>
          <w:color w:val="auto"/>
          <w:sz w:val="24"/>
          <w:szCs w:val="24"/>
        </w:rPr>
        <w:t>,</w:t>
      </w:r>
      <w:r w:rsidR="00EF6958">
        <w:rPr>
          <w:i w:val="0"/>
          <w:color w:val="auto"/>
          <w:sz w:val="24"/>
          <w:szCs w:val="24"/>
        </w:rPr>
        <w:t xml:space="preserve"> relativa</w:t>
      </w:r>
      <w:r w:rsidR="00F131AD">
        <w:rPr>
          <w:i w:val="0"/>
          <w:color w:val="auto"/>
          <w:sz w:val="24"/>
          <w:szCs w:val="24"/>
        </w:rPr>
        <w:t>mente</w:t>
      </w:r>
      <w:r w:rsidR="00EF6958">
        <w:rPr>
          <w:i w:val="0"/>
          <w:color w:val="auto"/>
          <w:sz w:val="24"/>
          <w:szCs w:val="24"/>
        </w:rPr>
        <w:t xml:space="preserve"> à certidão do tempo de contribuição do servidor. Em resposta, o Sr.</w:t>
      </w:r>
      <w:r w:rsidR="00EF6958" w:rsidRPr="00EF6958">
        <w:t xml:space="preserve"> </w:t>
      </w:r>
      <w:r w:rsidR="00EF6958" w:rsidRPr="00EF6958">
        <w:rPr>
          <w:i w:val="0"/>
          <w:color w:val="auto"/>
          <w:sz w:val="24"/>
          <w:szCs w:val="24"/>
        </w:rPr>
        <w:t xml:space="preserve">Alessandro Roosevelt Silva Ribeiro </w:t>
      </w:r>
      <w:r w:rsidR="00EF6958">
        <w:rPr>
          <w:i w:val="0"/>
          <w:color w:val="auto"/>
          <w:sz w:val="24"/>
          <w:szCs w:val="24"/>
        </w:rPr>
        <w:t xml:space="preserve">explicou que </w:t>
      </w:r>
      <w:r w:rsidR="00EF6958" w:rsidRPr="00EF6958">
        <w:rPr>
          <w:i w:val="0"/>
          <w:color w:val="auto"/>
          <w:sz w:val="24"/>
          <w:szCs w:val="24"/>
        </w:rPr>
        <w:t>a</w:t>
      </w:r>
      <w:r w:rsidR="00D75062">
        <w:rPr>
          <w:i w:val="0"/>
          <w:color w:val="auto"/>
          <w:sz w:val="24"/>
          <w:szCs w:val="24"/>
        </w:rPr>
        <w:t>s</w:t>
      </w:r>
      <w:r w:rsidR="00EF6958" w:rsidRPr="00EF6958">
        <w:rPr>
          <w:i w:val="0"/>
          <w:color w:val="auto"/>
          <w:sz w:val="24"/>
          <w:szCs w:val="24"/>
        </w:rPr>
        <w:t xml:space="preserve"> informaç</w:t>
      </w:r>
      <w:r w:rsidR="00D75062">
        <w:rPr>
          <w:i w:val="0"/>
          <w:color w:val="auto"/>
          <w:sz w:val="24"/>
          <w:szCs w:val="24"/>
        </w:rPr>
        <w:t xml:space="preserve">ões </w:t>
      </w:r>
      <w:r w:rsidR="00EF6958" w:rsidRPr="00EF6958">
        <w:rPr>
          <w:i w:val="0"/>
          <w:color w:val="auto"/>
          <w:sz w:val="24"/>
          <w:szCs w:val="24"/>
        </w:rPr>
        <w:t>d</w:t>
      </w:r>
      <w:r w:rsidR="00D75062">
        <w:rPr>
          <w:i w:val="0"/>
          <w:color w:val="auto"/>
          <w:sz w:val="24"/>
          <w:szCs w:val="24"/>
        </w:rPr>
        <w:t>o</w:t>
      </w:r>
      <w:r w:rsidR="00EF6958" w:rsidRPr="00EF6958">
        <w:rPr>
          <w:i w:val="0"/>
          <w:color w:val="auto"/>
          <w:sz w:val="24"/>
          <w:szCs w:val="24"/>
        </w:rPr>
        <w:t xml:space="preserve"> </w:t>
      </w:r>
      <w:r w:rsidR="00D75062" w:rsidRPr="00EF6958">
        <w:rPr>
          <w:i w:val="0"/>
          <w:color w:val="auto"/>
          <w:sz w:val="24"/>
          <w:szCs w:val="24"/>
        </w:rPr>
        <w:t xml:space="preserve">Regime Próprio </w:t>
      </w:r>
      <w:r w:rsidR="00EF6958" w:rsidRPr="00EF6958">
        <w:rPr>
          <w:i w:val="0"/>
          <w:color w:val="auto"/>
          <w:sz w:val="24"/>
          <w:szCs w:val="24"/>
        </w:rPr>
        <w:t>que consta</w:t>
      </w:r>
      <w:r w:rsidR="00D75062">
        <w:rPr>
          <w:i w:val="0"/>
          <w:color w:val="auto"/>
          <w:sz w:val="24"/>
          <w:szCs w:val="24"/>
        </w:rPr>
        <w:t>m</w:t>
      </w:r>
      <w:r w:rsidR="00EF6958" w:rsidRPr="00EF6958">
        <w:rPr>
          <w:i w:val="0"/>
          <w:color w:val="auto"/>
          <w:sz w:val="24"/>
          <w:szCs w:val="24"/>
        </w:rPr>
        <w:t xml:space="preserve"> no CNIS</w:t>
      </w:r>
      <w:r w:rsidR="00487D8A">
        <w:rPr>
          <w:i w:val="0"/>
          <w:color w:val="auto"/>
          <w:sz w:val="24"/>
          <w:szCs w:val="24"/>
        </w:rPr>
        <w:t xml:space="preserve"> são subsidiadas pelos dados </w:t>
      </w:r>
      <w:r w:rsidR="00D75062">
        <w:rPr>
          <w:i w:val="0"/>
          <w:color w:val="auto"/>
          <w:sz w:val="24"/>
          <w:szCs w:val="24"/>
        </w:rPr>
        <w:t xml:space="preserve">da </w:t>
      </w:r>
      <w:r w:rsidR="00D75062" w:rsidRPr="00D75062">
        <w:rPr>
          <w:i w:val="0"/>
          <w:color w:val="auto"/>
          <w:sz w:val="24"/>
          <w:szCs w:val="24"/>
        </w:rPr>
        <w:t xml:space="preserve">Relação </w:t>
      </w:r>
      <w:r w:rsidR="00D75062" w:rsidRPr="00D75062">
        <w:rPr>
          <w:i w:val="0"/>
          <w:color w:val="auto"/>
          <w:sz w:val="24"/>
          <w:szCs w:val="24"/>
        </w:rPr>
        <w:lastRenderedPageBreak/>
        <w:t>Anual de Informações Sociais</w:t>
      </w:r>
      <w:r w:rsidR="006A7F19">
        <w:rPr>
          <w:i w:val="0"/>
          <w:color w:val="auto"/>
          <w:sz w:val="24"/>
          <w:szCs w:val="24"/>
        </w:rPr>
        <w:t xml:space="preserve"> </w:t>
      </w:r>
      <w:r w:rsidR="00487D8A">
        <w:rPr>
          <w:i w:val="0"/>
          <w:color w:val="auto"/>
          <w:sz w:val="24"/>
          <w:szCs w:val="24"/>
        </w:rPr>
        <w:t>(</w:t>
      </w:r>
      <w:r w:rsidR="006A7F19" w:rsidRPr="00EF6958">
        <w:rPr>
          <w:i w:val="0"/>
          <w:color w:val="auto"/>
          <w:sz w:val="24"/>
          <w:szCs w:val="24"/>
        </w:rPr>
        <w:t>RAIS</w:t>
      </w:r>
      <w:r w:rsidR="00487D8A">
        <w:rPr>
          <w:i w:val="0"/>
          <w:color w:val="auto"/>
          <w:sz w:val="24"/>
          <w:szCs w:val="24"/>
        </w:rPr>
        <w:t>)</w:t>
      </w:r>
      <w:r w:rsidR="006A7F19">
        <w:rPr>
          <w:i w:val="0"/>
          <w:color w:val="auto"/>
          <w:sz w:val="24"/>
          <w:szCs w:val="24"/>
        </w:rPr>
        <w:t>,</w:t>
      </w:r>
      <w:r w:rsidR="00D75062">
        <w:rPr>
          <w:i w:val="0"/>
          <w:color w:val="auto"/>
          <w:sz w:val="24"/>
          <w:szCs w:val="24"/>
        </w:rPr>
        <w:t xml:space="preserve"> informações </w:t>
      </w:r>
      <w:r w:rsidR="00390C98">
        <w:rPr>
          <w:i w:val="0"/>
          <w:color w:val="auto"/>
          <w:sz w:val="24"/>
          <w:szCs w:val="24"/>
        </w:rPr>
        <w:t xml:space="preserve">estas que estão </w:t>
      </w:r>
      <w:r w:rsidR="00EF6958" w:rsidRPr="00EF6958">
        <w:rPr>
          <w:i w:val="0"/>
          <w:color w:val="auto"/>
          <w:sz w:val="24"/>
          <w:szCs w:val="24"/>
        </w:rPr>
        <w:t>desatualizada</w:t>
      </w:r>
      <w:r w:rsidR="00D75062">
        <w:rPr>
          <w:i w:val="0"/>
          <w:color w:val="auto"/>
          <w:sz w:val="24"/>
          <w:szCs w:val="24"/>
        </w:rPr>
        <w:t>s</w:t>
      </w:r>
      <w:r w:rsidR="00390C98">
        <w:rPr>
          <w:i w:val="0"/>
          <w:color w:val="auto"/>
          <w:sz w:val="24"/>
          <w:szCs w:val="24"/>
        </w:rPr>
        <w:t>. P</w:t>
      </w:r>
      <w:r w:rsidR="00D75062">
        <w:rPr>
          <w:i w:val="0"/>
          <w:color w:val="auto"/>
          <w:sz w:val="24"/>
          <w:szCs w:val="24"/>
        </w:rPr>
        <w:t xml:space="preserve">ortanto, as informações do CNIS são utilizadas como indicativo </w:t>
      </w:r>
      <w:r w:rsidR="00390C98">
        <w:rPr>
          <w:i w:val="0"/>
          <w:color w:val="auto"/>
          <w:sz w:val="24"/>
          <w:szCs w:val="24"/>
        </w:rPr>
        <w:t xml:space="preserve">se </w:t>
      </w:r>
      <w:r w:rsidR="00D75062">
        <w:rPr>
          <w:i w:val="0"/>
          <w:color w:val="auto"/>
          <w:sz w:val="24"/>
          <w:szCs w:val="24"/>
        </w:rPr>
        <w:t xml:space="preserve">a pessoa </w:t>
      </w:r>
      <w:r w:rsidR="00D75062" w:rsidRPr="00D75062">
        <w:rPr>
          <w:i w:val="0"/>
          <w:color w:val="auto"/>
          <w:sz w:val="24"/>
          <w:szCs w:val="24"/>
        </w:rPr>
        <w:t xml:space="preserve">tem um regime próprio de Previdência, mas não </w:t>
      </w:r>
      <w:r w:rsidR="00F131AD">
        <w:rPr>
          <w:i w:val="0"/>
          <w:color w:val="auto"/>
          <w:sz w:val="24"/>
          <w:szCs w:val="24"/>
        </w:rPr>
        <w:t>se trata de</w:t>
      </w:r>
      <w:r w:rsidR="00D75062" w:rsidRPr="00D75062">
        <w:rPr>
          <w:i w:val="0"/>
          <w:color w:val="auto"/>
          <w:sz w:val="24"/>
          <w:szCs w:val="24"/>
        </w:rPr>
        <w:t xml:space="preserve"> uma informação fidedigna</w:t>
      </w:r>
      <w:r w:rsidR="00F131AD">
        <w:rPr>
          <w:i w:val="0"/>
          <w:color w:val="auto"/>
          <w:sz w:val="24"/>
          <w:szCs w:val="24"/>
        </w:rPr>
        <w:t>,</w:t>
      </w:r>
      <w:r w:rsidR="00D75062" w:rsidRPr="00D75062">
        <w:rPr>
          <w:i w:val="0"/>
          <w:color w:val="auto"/>
          <w:sz w:val="24"/>
          <w:szCs w:val="24"/>
        </w:rPr>
        <w:t xml:space="preserve"> para fins de concessão de benefício</w:t>
      </w:r>
      <w:r w:rsidR="00F131AD">
        <w:rPr>
          <w:i w:val="0"/>
          <w:color w:val="auto"/>
          <w:sz w:val="24"/>
          <w:szCs w:val="24"/>
        </w:rPr>
        <w:t>.</w:t>
      </w:r>
      <w:r w:rsidR="00D75062">
        <w:rPr>
          <w:i w:val="0"/>
          <w:color w:val="auto"/>
          <w:sz w:val="24"/>
          <w:szCs w:val="24"/>
        </w:rPr>
        <w:t xml:space="preserve"> </w:t>
      </w:r>
      <w:r w:rsidR="00F131AD">
        <w:rPr>
          <w:i w:val="0"/>
          <w:color w:val="auto"/>
          <w:sz w:val="24"/>
          <w:szCs w:val="24"/>
        </w:rPr>
        <w:t xml:space="preserve">Explicou </w:t>
      </w:r>
      <w:r w:rsidR="00D75062">
        <w:rPr>
          <w:i w:val="0"/>
          <w:color w:val="auto"/>
          <w:sz w:val="24"/>
          <w:szCs w:val="24"/>
        </w:rPr>
        <w:t xml:space="preserve">que essa informação </w:t>
      </w:r>
      <w:r w:rsidR="00D75062" w:rsidRPr="00D75062">
        <w:rPr>
          <w:i w:val="0"/>
          <w:color w:val="auto"/>
          <w:sz w:val="24"/>
          <w:szCs w:val="24"/>
        </w:rPr>
        <w:t>tem que</w:t>
      </w:r>
      <w:r w:rsidR="00390C98">
        <w:rPr>
          <w:i w:val="0"/>
          <w:color w:val="auto"/>
          <w:sz w:val="24"/>
          <w:szCs w:val="24"/>
        </w:rPr>
        <w:t xml:space="preserve"> ser atualizada pelo </w:t>
      </w:r>
      <w:r w:rsidR="00D75062">
        <w:rPr>
          <w:i w:val="0"/>
          <w:color w:val="auto"/>
          <w:sz w:val="24"/>
          <w:szCs w:val="24"/>
        </w:rPr>
        <w:t xml:space="preserve">empregador, </w:t>
      </w:r>
      <w:r w:rsidR="00D75062" w:rsidRPr="00D75062">
        <w:rPr>
          <w:i w:val="0"/>
          <w:color w:val="auto"/>
          <w:sz w:val="24"/>
          <w:szCs w:val="24"/>
        </w:rPr>
        <w:t>órgã</w:t>
      </w:r>
      <w:r w:rsidR="00D75062">
        <w:rPr>
          <w:i w:val="0"/>
          <w:color w:val="auto"/>
          <w:sz w:val="24"/>
          <w:szCs w:val="24"/>
        </w:rPr>
        <w:t>o público, mas que tudo isso se resolverá com a implementação do eSocial. Em seguida, o Sr.</w:t>
      </w:r>
      <w:r w:rsidR="00D75062" w:rsidRPr="00D75062">
        <w:t xml:space="preserve"> </w:t>
      </w:r>
      <w:r w:rsidR="00D75062" w:rsidRPr="00D75062">
        <w:rPr>
          <w:i w:val="0"/>
          <w:color w:val="auto"/>
          <w:sz w:val="24"/>
          <w:szCs w:val="24"/>
        </w:rPr>
        <w:t>Narlon Gutierre Nogueira</w:t>
      </w:r>
      <w:r w:rsidR="00D75062">
        <w:rPr>
          <w:i w:val="0"/>
          <w:color w:val="auto"/>
          <w:sz w:val="24"/>
          <w:szCs w:val="24"/>
        </w:rPr>
        <w:t xml:space="preserve"> fez um breve complemento </w:t>
      </w:r>
      <w:r w:rsidR="00CA2638">
        <w:rPr>
          <w:i w:val="0"/>
          <w:color w:val="auto"/>
          <w:sz w:val="24"/>
          <w:szCs w:val="24"/>
        </w:rPr>
        <w:t xml:space="preserve">falando que as informações da RAIS </w:t>
      </w:r>
      <w:r w:rsidR="00F131AD">
        <w:rPr>
          <w:i w:val="0"/>
          <w:color w:val="auto"/>
          <w:sz w:val="24"/>
          <w:szCs w:val="24"/>
        </w:rPr>
        <w:t xml:space="preserve">contêm </w:t>
      </w:r>
      <w:r w:rsidR="00CA2638">
        <w:rPr>
          <w:i w:val="0"/>
          <w:color w:val="auto"/>
          <w:sz w:val="24"/>
          <w:szCs w:val="24"/>
        </w:rPr>
        <w:t>algumas defasagens e inconsistências, por isso foi criado o eSocial</w:t>
      </w:r>
      <w:r w:rsidR="006A7F19">
        <w:rPr>
          <w:i w:val="0"/>
          <w:color w:val="auto"/>
          <w:sz w:val="24"/>
          <w:szCs w:val="24"/>
        </w:rPr>
        <w:t>,</w:t>
      </w:r>
      <w:r w:rsidR="00CA2638">
        <w:rPr>
          <w:i w:val="0"/>
          <w:color w:val="auto"/>
          <w:sz w:val="24"/>
          <w:szCs w:val="24"/>
        </w:rPr>
        <w:t xml:space="preserve"> que virá como uma solução definitiva</w:t>
      </w:r>
      <w:r w:rsidR="00F131AD">
        <w:rPr>
          <w:i w:val="0"/>
          <w:color w:val="auto"/>
          <w:sz w:val="24"/>
          <w:szCs w:val="24"/>
        </w:rPr>
        <w:t>,</w:t>
      </w:r>
      <w:r w:rsidR="00CA2638">
        <w:rPr>
          <w:i w:val="0"/>
          <w:color w:val="auto"/>
          <w:sz w:val="24"/>
          <w:szCs w:val="24"/>
        </w:rPr>
        <w:t xml:space="preserve"> traz</w:t>
      </w:r>
      <w:r w:rsidR="006A7F19">
        <w:rPr>
          <w:i w:val="0"/>
          <w:color w:val="auto"/>
          <w:sz w:val="24"/>
          <w:szCs w:val="24"/>
        </w:rPr>
        <w:t>e</w:t>
      </w:r>
      <w:r w:rsidR="00F131AD">
        <w:rPr>
          <w:i w:val="0"/>
          <w:color w:val="auto"/>
          <w:sz w:val="24"/>
          <w:szCs w:val="24"/>
        </w:rPr>
        <w:t>ndo</w:t>
      </w:r>
      <w:r w:rsidR="00CA2638">
        <w:rPr>
          <w:i w:val="0"/>
          <w:color w:val="auto"/>
          <w:sz w:val="24"/>
          <w:szCs w:val="24"/>
        </w:rPr>
        <w:t xml:space="preserve"> a possibilidade de</w:t>
      </w:r>
      <w:r w:rsidR="00390C98">
        <w:rPr>
          <w:i w:val="0"/>
          <w:color w:val="auto"/>
          <w:sz w:val="24"/>
          <w:szCs w:val="24"/>
        </w:rPr>
        <w:t>,</w:t>
      </w:r>
      <w:r w:rsidR="00CA2638">
        <w:rPr>
          <w:i w:val="0"/>
          <w:color w:val="auto"/>
          <w:sz w:val="24"/>
          <w:szCs w:val="24"/>
        </w:rPr>
        <w:t xml:space="preserve"> no futuro, se criar a </w:t>
      </w:r>
      <w:r w:rsidR="00390C98">
        <w:rPr>
          <w:i w:val="0"/>
          <w:color w:val="auto"/>
          <w:sz w:val="24"/>
          <w:szCs w:val="24"/>
        </w:rPr>
        <w:t>Certidão de Tempo de Contribuição (</w:t>
      </w:r>
      <w:r w:rsidR="00CA2638">
        <w:rPr>
          <w:i w:val="0"/>
          <w:color w:val="auto"/>
          <w:sz w:val="24"/>
          <w:szCs w:val="24"/>
        </w:rPr>
        <w:t>CTC</w:t>
      </w:r>
      <w:r w:rsidR="00390C98">
        <w:rPr>
          <w:i w:val="0"/>
          <w:color w:val="auto"/>
          <w:sz w:val="24"/>
          <w:szCs w:val="24"/>
        </w:rPr>
        <w:t>)</w:t>
      </w:r>
      <w:r w:rsidR="00CA2638">
        <w:rPr>
          <w:i w:val="0"/>
          <w:color w:val="auto"/>
          <w:sz w:val="24"/>
          <w:szCs w:val="24"/>
        </w:rPr>
        <w:t xml:space="preserve"> Eletrônica, proporcionando mais </w:t>
      </w:r>
      <w:r w:rsidR="00CA2638" w:rsidRPr="00CA2638">
        <w:rPr>
          <w:i w:val="0"/>
          <w:color w:val="auto"/>
          <w:sz w:val="24"/>
          <w:szCs w:val="24"/>
        </w:rPr>
        <w:t>agilidade</w:t>
      </w:r>
      <w:r w:rsidR="00CA2638">
        <w:rPr>
          <w:i w:val="0"/>
          <w:color w:val="auto"/>
          <w:sz w:val="24"/>
          <w:szCs w:val="24"/>
        </w:rPr>
        <w:t xml:space="preserve"> e</w:t>
      </w:r>
      <w:r w:rsidR="00CA2638" w:rsidRPr="00CA2638">
        <w:rPr>
          <w:i w:val="0"/>
          <w:color w:val="auto"/>
          <w:sz w:val="24"/>
          <w:szCs w:val="24"/>
        </w:rPr>
        <w:t xml:space="preserve"> confiança n</w:t>
      </w:r>
      <w:r w:rsidR="00CA2638">
        <w:rPr>
          <w:i w:val="0"/>
          <w:color w:val="auto"/>
          <w:sz w:val="24"/>
          <w:szCs w:val="24"/>
        </w:rPr>
        <w:t>o</w:t>
      </w:r>
      <w:r w:rsidR="00CA2638" w:rsidRPr="00CA2638">
        <w:rPr>
          <w:i w:val="0"/>
          <w:color w:val="auto"/>
          <w:sz w:val="24"/>
          <w:szCs w:val="24"/>
        </w:rPr>
        <w:t xml:space="preserve"> fluxo de informações</w:t>
      </w:r>
      <w:r w:rsidR="00CA2638">
        <w:rPr>
          <w:i w:val="0"/>
          <w:color w:val="auto"/>
          <w:sz w:val="24"/>
          <w:szCs w:val="24"/>
        </w:rPr>
        <w:t>. Pontuou que os órgãos públicos começarão a entrar no eSocial a partir do mês de julho e</w:t>
      </w:r>
      <w:r w:rsidR="006A7F19">
        <w:rPr>
          <w:i w:val="0"/>
          <w:color w:val="auto"/>
          <w:sz w:val="24"/>
          <w:szCs w:val="24"/>
        </w:rPr>
        <w:t xml:space="preserve"> que</w:t>
      </w:r>
      <w:r w:rsidR="00CA2638">
        <w:rPr>
          <w:i w:val="0"/>
          <w:color w:val="auto"/>
          <w:sz w:val="24"/>
          <w:szCs w:val="24"/>
        </w:rPr>
        <w:t>, a partir de 2022, haverá um conjunto de informações efetivas</w:t>
      </w:r>
      <w:r w:rsidR="00C52B75">
        <w:rPr>
          <w:i w:val="0"/>
          <w:color w:val="auto"/>
          <w:sz w:val="24"/>
          <w:szCs w:val="24"/>
        </w:rPr>
        <w:t>,</w:t>
      </w:r>
      <w:r w:rsidR="00CA2638">
        <w:rPr>
          <w:i w:val="0"/>
          <w:color w:val="auto"/>
          <w:sz w:val="24"/>
          <w:szCs w:val="24"/>
        </w:rPr>
        <w:t xml:space="preserve"> e precisas dos entes públicos </w:t>
      </w:r>
      <w:r w:rsidR="006A7F19">
        <w:rPr>
          <w:i w:val="0"/>
          <w:color w:val="auto"/>
          <w:sz w:val="24"/>
          <w:szCs w:val="24"/>
        </w:rPr>
        <w:t>que</w:t>
      </w:r>
      <w:r w:rsidR="00CA2638">
        <w:rPr>
          <w:i w:val="0"/>
          <w:color w:val="auto"/>
          <w:sz w:val="24"/>
          <w:szCs w:val="24"/>
        </w:rPr>
        <w:t xml:space="preserve"> possuem regimes próprios. Explicou que a exigência da </w:t>
      </w:r>
      <w:r w:rsidR="00C52B75">
        <w:rPr>
          <w:i w:val="0"/>
          <w:color w:val="auto"/>
          <w:sz w:val="24"/>
          <w:szCs w:val="24"/>
        </w:rPr>
        <w:t>CTC</w:t>
      </w:r>
      <w:r w:rsidR="00CA2638">
        <w:rPr>
          <w:i w:val="0"/>
          <w:color w:val="auto"/>
          <w:sz w:val="24"/>
          <w:szCs w:val="24"/>
        </w:rPr>
        <w:t xml:space="preserve"> ainda se faz necessária</w:t>
      </w:r>
      <w:r w:rsidR="00C52B75">
        <w:rPr>
          <w:i w:val="0"/>
          <w:color w:val="auto"/>
          <w:sz w:val="24"/>
          <w:szCs w:val="24"/>
        </w:rPr>
        <w:t>,</w:t>
      </w:r>
      <w:r w:rsidR="00CA2638">
        <w:rPr>
          <w:i w:val="0"/>
          <w:color w:val="auto"/>
          <w:sz w:val="24"/>
          <w:szCs w:val="24"/>
        </w:rPr>
        <w:t xml:space="preserve"> para que se evite a contagem indevida do tempo para fins de obtenção de benefícios em mais de um regime, evitando </w:t>
      </w:r>
      <w:r w:rsidR="006A7F19">
        <w:rPr>
          <w:i w:val="0"/>
          <w:color w:val="auto"/>
          <w:sz w:val="24"/>
          <w:szCs w:val="24"/>
        </w:rPr>
        <w:t xml:space="preserve">com isso </w:t>
      </w:r>
      <w:r w:rsidR="00CA2638">
        <w:rPr>
          <w:i w:val="0"/>
          <w:color w:val="auto"/>
          <w:sz w:val="24"/>
          <w:szCs w:val="24"/>
        </w:rPr>
        <w:t>a contagem em duplicidade.</w:t>
      </w:r>
      <w:r w:rsidR="00AC5769">
        <w:rPr>
          <w:i w:val="0"/>
          <w:color w:val="auto"/>
          <w:sz w:val="24"/>
          <w:szCs w:val="24"/>
        </w:rPr>
        <w:t xml:space="preserve"> Feitos os esclarecimentos, o Sr. </w:t>
      </w:r>
      <w:r w:rsidR="00CB09C6">
        <w:rPr>
          <w:i w:val="0"/>
          <w:color w:val="auto"/>
          <w:sz w:val="24"/>
          <w:szCs w:val="24"/>
        </w:rPr>
        <w:t>Presidente</w:t>
      </w:r>
      <w:r w:rsidR="00AC5769">
        <w:rPr>
          <w:i w:val="0"/>
          <w:color w:val="auto"/>
          <w:sz w:val="24"/>
          <w:szCs w:val="24"/>
        </w:rPr>
        <w:t xml:space="preserve"> instou o quarto ponto de pauta: </w:t>
      </w:r>
      <w:r w:rsidR="00AC5769" w:rsidRPr="00AC5769">
        <w:rPr>
          <w:i w:val="0"/>
          <w:color w:val="auto"/>
          <w:sz w:val="24"/>
          <w:szCs w:val="24"/>
        </w:rPr>
        <w:t>Lei nº 14.131 e Portaria nº 32/2021</w:t>
      </w:r>
      <w:r w:rsidR="000B1950">
        <w:rPr>
          <w:i w:val="0"/>
          <w:color w:val="auto"/>
          <w:sz w:val="24"/>
          <w:szCs w:val="24"/>
        </w:rPr>
        <w:t>,</w:t>
      </w:r>
      <w:r w:rsidR="00AC5769" w:rsidRPr="00AC5769">
        <w:rPr>
          <w:i w:val="0"/>
          <w:color w:val="auto"/>
          <w:sz w:val="24"/>
          <w:szCs w:val="24"/>
        </w:rPr>
        <w:t xml:space="preserve"> </w:t>
      </w:r>
      <w:r w:rsidR="00AC5769">
        <w:rPr>
          <w:i w:val="0"/>
          <w:color w:val="auto"/>
          <w:sz w:val="24"/>
          <w:szCs w:val="24"/>
        </w:rPr>
        <w:t xml:space="preserve">que versam </w:t>
      </w:r>
      <w:r w:rsidR="00AC5769" w:rsidRPr="00AC5769">
        <w:rPr>
          <w:i w:val="0"/>
          <w:color w:val="auto"/>
          <w:sz w:val="24"/>
          <w:szCs w:val="24"/>
        </w:rPr>
        <w:t xml:space="preserve">sobre </w:t>
      </w:r>
      <w:r w:rsidR="00AC5769">
        <w:rPr>
          <w:i w:val="0"/>
          <w:color w:val="auto"/>
          <w:sz w:val="24"/>
          <w:szCs w:val="24"/>
        </w:rPr>
        <w:t xml:space="preserve">o </w:t>
      </w:r>
      <w:r w:rsidR="00AC5769" w:rsidRPr="00AC5769">
        <w:rPr>
          <w:i w:val="0"/>
          <w:color w:val="auto"/>
          <w:sz w:val="24"/>
          <w:szCs w:val="24"/>
        </w:rPr>
        <w:t xml:space="preserve">requerimento de </w:t>
      </w:r>
      <w:r w:rsidR="000B1950" w:rsidRPr="00AC5769">
        <w:rPr>
          <w:i w:val="0"/>
          <w:color w:val="auto"/>
          <w:sz w:val="24"/>
          <w:szCs w:val="24"/>
        </w:rPr>
        <w:t>auxílio</w:t>
      </w:r>
      <w:r w:rsidR="000B1950">
        <w:rPr>
          <w:i w:val="0"/>
          <w:color w:val="auto"/>
          <w:sz w:val="24"/>
          <w:szCs w:val="24"/>
        </w:rPr>
        <w:t xml:space="preserve"> </w:t>
      </w:r>
      <w:r w:rsidR="0009672C">
        <w:rPr>
          <w:i w:val="0"/>
          <w:color w:val="auto"/>
          <w:sz w:val="24"/>
          <w:szCs w:val="24"/>
        </w:rPr>
        <w:t xml:space="preserve">por </w:t>
      </w:r>
      <w:r w:rsidR="00AC5769" w:rsidRPr="00AC5769">
        <w:rPr>
          <w:i w:val="0"/>
          <w:color w:val="auto"/>
          <w:sz w:val="24"/>
          <w:szCs w:val="24"/>
        </w:rPr>
        <w:t xml:space="preserve">incapacidade </w:t>
      </w:r>
      <w:r w:rsidR="006A7F19" w:rsidRPr="00AC5769">
        <w:rPr>
          <w:i w:val="0"/>
          <w:color w:val="auto"/>
          <w:sz w:val="24"/>
          <w:szCs w:val="24"/>
        </w:rPr>
        <w:t>temporári</w:t>
      </w:r>
      <w:r w:rsidR="006A7F19">
        <w:rPr>
          <w:i w:val="0"/>
          <w:color w:val="auto"/>
          <w:sz w:val="24"/>
          <w:szCs w:val="24"/>
        </w:rPr>
        <w:t>a</w:t>
      </w:r>
      <w:r w:rsidR="00C52B75">
        <w:rPr>
          <w:i w:val="0"/>
          <w:color w:val="auto"/>
          <w:sz w:val="24"/>
          <w:szCs w:val="24"/>
        </w:rPr>
        <w:t>,</w:t>
      </w:r>
      <w:r w:rsidR="006A7F19" w:rsidRPr="00AC5769">
        <w:rPr>
          <w:i w:val="0"/>
          <w:color w:val="auto"/>
          <w:sz w:val="24"/>
          <w:szCs w:val="24"/>
        </w:rPr>
        <w:t xml:space="preserve"> </w:t>
      </w:r>
      <w:r w:rsidR="00AC5769" w:rsidRPr="00AC5769">
        <w:rPr>
          <w:i w:val="0"/>
          <w:color w:val="auto"/>
          <w:sz w:val="24"/>
          <w:szCs w:val="24"/>
        </w:rPr>
        <w:t>com atestados e documentos médicos e a situação do funcionamento das APS e Unidades da Perícia Médica Federal</w:t>
      </w:r>
      <w:r w:rsidR="0009672C">
        <w:rPr>
          <w:i w:val="0"/>
          <w:color w:val="auto"/>
          <w:sz w:val="24"/>
          <w:szCs w:val="24"/>
        </w:rPr>
        <w:t>. De pronto, o Sr. Narlon Gutierre Nogueira fez uma breve introdução sobre o tema, lembr</w:t>
      </w:r>
      <w:r w:rsidR="00C52B75">
        <w:rPr>
          <w:i w:val="0"/>
          <w:color w:val="auto"/>
          <w:sz w:val="24"/>
          <w:szCs w:val="24"/>
        </w:rPr>
        <w:t xml:space="preserve">ando </w:t>
      </w:r>
      <w:r w:rsidR="0009672C">
        <w:rPr>
          <w:i w:val="0"/>
          <w:color w:val="auto"/>
          <w:sz w:val="24"/>
          <w:szCs w:val="24"/>
        </w:rPr>
        <w:t>que</w:t>
      </w:r>
      <w:r w:rsidR="00C52B75">
        <w:rPr>
          <w:i w:val="0"/>
          <w:color w:val="auto"/>
          <w:sz w:val="24"/>
          <w:szCs w:val="24"/>
        </w:rPr>
        <w:t>,</w:t>
      </w:r>
      <w:r w:rsidR="0009672C">
        <w:rPr>
          <w:i w:val="0"/>
          <w:color w:val="auto"/>
          <w:sz w:val="24"/>
          <w:szCs w:val="24"/>
        </w:rPr>
        <w:t xml:space="preserve"> no final de março</w:t>
      </w:r>
      <w:r w:rsidR="00C52B75">
        <w:rPr>
          <w:i w:val="0"/>
          <w:color w:val="auto"/>
          <w:sz w:val="24"/>
          <w:szCs w:val="24"/>
        </w:rPr>
        <w:t>,</w:t>
      </w:r>
      <w:r w:rsidR="0009672C">
        <w:rPr>
          <w:i w:val="0"/>
          <w:color w:val="auto"/>
          <w:sz w:val="24"/>
          <w:szCs w:val="24"/>
        </w:rPr>
        <w:t xml:space="preserve"> ocorreu a publicação da </w:t>
      </w:r>
      <w:r w:rsidR="0009672C" w:rsidRPr="0009672C">
        <w:rPr>
          <w:i w:val="0"/>
          <w:color w:val="auto"/>
          <w:sz w:val="24"/>
          <w:szCs w:val="24"/>
        </w:rPr>
        <w:t>Lei nº 14.131</w:t>
      </w:r>
      <w:r w:rsidR="006A7F19">
        <w:rPr>
          <w:i w:val="0"/>
          <w:color w:val="auto"/>
          <w:sz w:val="24"/>
          <w:szCs w:val="24"/>
        </w:rPr>
        <w:t>,</w:t>
      </w:r>
      <w:r w:rsidR="0009672C">
        <w:rPr>
          <w:i w:val="0"/>
          <w:color w:val="auto"/>
          <w:sz w:val="24"/>
          <w:szCs w:val="24"/>
        </w:rPr>
        <w:t xml:space="preserve"> de 30 de março de 2021</w:t>
      </w:r>
      <w:r w:rsidR="006A7F19">
        <w:rPr>
          <w:i w:val="0"/>
          <w:color w:val="auto"/>
          <w:sz w:val="24"/>
          <w:szCs w:val="24"/>
        </w:rPr>
        <w:t>,</w:t>
      </w:r>
      <w:r w:rsidR="006A7F19" w:rsidRPr="009432A7">
        <w:rPr>
          <w:rFonts w:eastAsia="Calibri"/>
          <w:i w:val="0"/>
          <w:color w:val="auto"/>
          <w:sz w:val="24"/>
          <w:szCs w:val="24"/>
          <w:lang w:eastAsia="en-US"/>
        </w:rPr>
        <w:t xml:space="preserve"> </w:t>
      </w:r>
      <w:r w:rsidR="006A7F19">
        <w:rPr>
          <w:i w:val="0"/>
          <w:color w:val="auto"/>
          <w:sz w:val="24"/>
          <w:szCs w:val="24"/>
        </w:rPr>
        <w:t>oriunda da</w:t>
      </w:r>
      <w:r w:rsidR="006A7F19" w:rsidRPr="006A7F19">
        <w:rPr>
          <w:i w:val="0"/>
          <w:color w:val="auto"/>
          <w:sz w:val="24"/>
          <w:szCs w:val="24"/>
        </w:rPr>
        <w:t xml:space="preserve"> Medida Provisória nº 1.006</w:t>
      </w:r>
      <w:r w:rsidR="006A7F19">
        <w:rPr>
          <w:i w:val="0"/>
          <w:color w:val="auto"/>
          <w:sz w:val="24"/>
          <w:szCs w:val="24"/>
        </w:rPr>
        <w:t xml:space="preserve">, </w:t>
      </w:r>
      <w:r w:rsidR="006A7F19" w:rsidRPr="006A7F19">
        <w:rPr>
          <w:i w:val="0"/>
          <w:color w:val="auto"/>
          <w:sz w:val="24"/>
          <w:szCs w:val="24"/>
        </w:rPr>
        <w:t>que tratava da questão do crédito consignado</w:t>
      </w:r>
      <w:r w:rsidR="002B1216">
        <w:rPr>
          <w:i w:val="0"/>
          <w:color w:val="auto"/>
          <w:sz w:val="24"/>
          <w:szCs w:val="24"/>
        </w:rPr>
        <w:t>.</w:t>
      </w:r>
      <w:r w:rsidR="0009672C">
        <w:rPr>
          <w:i w:val="0"/>
          <w:color w:val="auto"/>
          <w:sz w:val="24"/>
          <w:szCs w:val="24"/>
        </w:rPr>
        <w:t xml:space="preserve"> Salientou que um dos principais pontos foi a inclusão no artigo 6º</w:t>
      </w:r>
      <w:r w:rsidR="00C52B75">
        <w:rPr>
          <w:i w:val="0"/>
          <w:color w:val="auto"/>
          <w:sz w:val="24"/>
          <w:szCs w:val="24"/>
        </w:rPr>
        <w:t xml:space="preserve"> que </w:t>
      </w:r>
      <w:r w:rsidR="0009672C">
        <w:rPr>
          <w:i w:val="0"/>
          <w:color w:val="auto"/>
          <w:sz w:val="24"/>
          <w:szCs w:val="24"/>
        </w:rPr>
        <w:t>autoriza o INSS</w:t>
      </w:r>
      <w:r w:rsidR="00C52B75">
        <w:rPr>
          <w:i w:val="0"/>
          <w:color w:val="auto"/>
          <w:sz w:val="24"/>
          <w:szCs w:val="24"/>
        </w:rPr>
        <w:t>,</w:t>
      </w:r>
      <w:r w:rsidR="0009672C">
        <w:rPr>
          <w:i w:val="0"/>
          <w:color w:val="auto"/>
          <w:sz w:val="24"/>
          <w:szCs w:val="24"/>
        </w:rPr>
        <w:t xml:space="preserve"> até o final de 2021,</w:t>
      </w:r>
      <w:r w:rsidR="000B1950">
        <w:rPr>
          <w:i w:val="0"/>
          <w:color w:val="auto"/>
          <w:sz w:val="24"/>
          <w:szCs w:val="24"/>
        </w:rPr>
        <w:t xml:space="preserve"> </w:t>
      </w:r>
      <w:r w:rsidR="00C52B75">
        <w:rPr>
          <w:i w:val="0"/>
          <w:color w:val="auto"/>
          <w:sz w:val="24"/>
          <w:szCs w:val="24"/>
        </w:rPr>
        <w:t xml:space="preserve">há </w:t>
      </w:r>
      <w:r w:rsidR="0009672C">
        <w:rPr>
          <w:i w:val="0"/>
          <w:color w:val="auto"/>
          <w:sz w:val="24"/>
          <w:szCs w:val="24"/>
        </w:rPr>
        <w:t xml:space="preserve">fazer a concessão do </w:t>
      </w:r>
      <w:r w:rsidR="000B1950">
        <w:rPr>
          <w:i w:val="0"/>
          <w:color w:val="auto"/>
          <w:sz w:val="24"/>
          <w:szCs w:val="24"/>
        </w:rPr>
        <w:t xml:space="preserve">auxílio </w:t>
      </w:r>
      <w:r w:rsidR="0009672C">
        <w:rPr>
          <w:i w:val="0"/>
          <w:color w:val="auto"/>
          <w:sz w:val="24"/>
          <w:szCs w:val="24"/>
        </w:rPr>
        <w:t xml:space="preserve">por incapacidade temporária </w:t>
      </w:r>
      <w:r w:rsidR="0009672C" w:rsidRPr="0009672C">
        <w:rPr>
          <w:i w:val="0"/>
          <w:color w:val="auto"/>
          <w:sz w:val="24"/>
          <w:szCs w:val="24"/>
        </w:rPr>
        <w:t>sem a obrigatoriedade do exame médico pericial presencial</w:t>
      </w:r>
      <w:r w:rsidR="00E13F0A">
        <w:rPr>
          <w:i w:val="0"/>
          <w:color w:val="auto"/>
          <w:sz w:val="24"/>
          <w:szCs w:val="24"/>
        </w:rPr>
        <w:t>. Explicou que a autorização é uma evolução das antecipações anteriores baseadas na Lei nº 13.982</w:t>
      </w:r>
      <w:r w:rsidR="002B1216">
        <w:rPr>
          <w:i w:val="0"/>
          <w:color w:val="auto"/>
          <w:sz w:val="24"/>
          <w:szCs w:val="24"/>
        </w:rPr>
        <w:t>,</w:t>
      </w:r>
      <w:r w:rsidR="00E13F0A">
        <w:rPr>
          <w:i w:val="0"/>
          <w:color w:val="auto"/>
          <w:sz w:val="24"/>
          <w:szCs w:val="24"/>
        </w:rPr>
        <w:t xml:space="preserve"> de 02 de abril de 2020</w:t>
      </w:r>
      <w:r w:rsidR="002B1216">
        <w:rPr>
          <w:i w:val="0"/>
          <w:color w:val="auto"/>
          <w:sz w:val="24"/>
          <w:szCs w:val="24"/>
        </w:rPr>
        <w:t>,</w:t>
      </w:r>
      <w:r w:rsidR="00E13F0A">
        <w:rPr>
          <w:i w:val="0"/>
          <w:color w:val="auto"/>
          <w:sz w:val="24"/>
          <w:szCs w:val="24"/>
        </w:rPr>
        <w:t xml:space="preserve"> </w:t>
      </w:r>
      <w:r w:rsidR="000B1950">
        <w:rPr>
          <w:i w:val="0"/>
          <w:color w:val="auto"/>
          <w:sz w:val="24"/>
          <w:szCs w:val="24"/>
        </w:rPr>
        <w:t xml:space="preserve">quando </w:t>
      </w:r>
      <w:r w:rsidR="00E13F0A">
        <w:rPr>
          <w:i w:val="0"/>
          <w:color w:val="auto"/>
          <w:sz w:val="24"/>
          <w:szCs w:val="24"/>
        </w:rPr>
        <w:t>foram concedidas cerca de 1.2</w:t>
      </w:r>
      <w:r w:rsidR="002B1216">
        <w:rPr>
          <w:i w:val="0"/>
          <w:color w:val="auto"/>
          <w:sz w:val="24"/>
          <w:szCs w:val="24"/>
        </w:rPr>
        <w:t xml:space="preserve"> milhão de</w:t>
      </w:r>
      <w:r w:rsidR="00E13F0A">
        <w:rPr>
          <w:i w:val="0"/>
          <w:color w:val="auto"/>
          <w:sz w:val="24"/>
          <w:szCs w:val="24"/>
        </w:rPr>
        <w:t xml:space="preserve"> antecipações. Salientou que</w:t>
      </w:r>
      <w:r w:rsidR="00C52B75">
        <w:rPr>
          <w:i w:val="0"/>
          <w:color w:val="auto"/>
          <w:sz w:val="24"/>
          <w:szCs w:val="24"/>
        </w:rPr>
        <w:t>,</w:t>
      </w:r>
      <w:r w:rsidR="00E13F0A">
        <w:rPr>
          <w:i w:val="0"/>
          <w:color w:val="auto"/>
          <w:sz w:val="24"/>
          <w:szCs w:val="24"/>
        </w:rPr>
        <w:t xml:space="preserve"> após </w:t>
      </w:r>
      <w:r w:rsidR="00E13F0A" w:rsidRPr="00FB20BD">
        <w:rPr>
          <w:i w:val="0"/>
          <w:color w:val="auto"/>
          <w:sz w:val="24"/>
          <w:szCs w:val="24"/>
        </w:rPr>
        <w:t>estudos, ficou claro que trazer todos esses segurados</w:t>
      </w:r>
      <w:r w:rsidR="00FB20BD" w:rsidRPr="00FB20BD">
        <w:rPr>
          <w:i w:val="0"/>
          <w:color w:val="auto"/>
          <w:sz w:val="24"/>
          <w:szCs w:val="24"/>
        </w:rPr>
        <w:t>,</w:t>
      </w:r>
      <w:r w:rsidR="00E13F0A" w:rsidRPr="00FB20BD">
        <w:rPr>
          <w:i w:val="0"/>
          <w:color w:val="auto"/>
          <w:sz w:val="24"/>
          <w:szCs w:val="24"/>
        </w:rPr>
        <w:t xml:space="preserve"> que receberam antecipação para a fila da</w:t>
      </w:r>
      <w:r w:rsidR="00E13F0A" w:rsidRPr="00E13F0A">
        <w:rPr>
          <w:i w:val="0"/>
          <w:color w:val="auto"/>
          <w:sz w:val="24"/>
          <w:szCs w:val="24"/>
        </w:rPr>
        <w:t xml:space="preserve"> perícia</w:t>
      </w:r>
      <w:r w:rsidR="00A56EC5">
        <w:rPr>
          <w:i w:val="0"/>
          <w:color w:val="auto"/>
          <w:sz w:val="24"/>
          <w:szCs w:val="24"/>
        </w:rPr>
        <w:t>,</w:t>
      </w:r>
      <w:r w:rsidR="00E13F0A">
        <w:rPr>
          <w:i w:val="0"/>
          <w:color w:val="auto"/>
          <w:sz w:val="24"/>
          <w:szCs w:val="24"/>
        </w:rPr>
        <w:t xml:space="preserve"> traria um impacto enorme para o INSS</w:t>
      </w:r>
      <w:r w:rsidR="00FB20BD">
        <w:rPr>
          <w:i w:val="0"/>
          <w:color w:val="auto"/>
          <w:sz w:val="24"/>
          <w:szCs w:val="24"/>
        </w:rPr>
        <w:t xml:space="preserve">, por isso </w:t>
      </w:r>
      <w:r w:rsidR="00A56EC5">
        <w:rPr>
          <w:i w:val="0"/>
          <w:color w:val="auto"/>
          <w:sz w:val="24"/>
          <w:szCs w:val="24"/>
        </w:rPr>
        <w:t xml:space="preserve"> </w:t>
      </w:r>
      <w:r w:rsidR="00E13F0A">
        <w:rPr>
          <w:i w:val="0"/>
          <w:color w:val="auto"/>
          <w:sz w:val="24"/>
          <w:szCs w:val="24"/>
        </w:rPr>
        <w:t xml:space="preserve">se tomou </w:t>
      </w:r>
      <w:r w:rsidR="000B1950">
        <w:rPr>
          <w:i w:val="0"/>
          <w:color w:val="auto"/>
          <w:sz w:val="24"/>
          <w:szCs w:val="24"/>
        </w:rPr>
        <w:t>um</w:t>
      </w:r>
      <w:r w:rsidR="00E13F0A">
        <w:rPr>
          <w:i w:val="0"/>
          <w:color w:val="auto"/>
          <w:sz w:val="24"/>
          <w:szCs w:val="24"/>
        </w:rPr>
        <w:t>a decisão técnica</w:t>
      </w:r>
      <w:r w:rsidR="00FB20BD">
        <w:rPr>
          <w:i w:val="0"/>
          <w:color w:val="auto"/>
          <w:sz w:val="24"/>
          <w:szCs w:val="24"/>
        </w:rPr>
        <w:t>,</w:t>
      </w:r>
      <w:r w:rsidR="00E13F0A">
        <w:rPr>
          <w:i w:val="0"/>
          <w:color w:val="auto"/>
          <w:sz w:val="24"/>
          <w:szCs w:val="24"/>
        </w:rPr>
        <w:t xml:space="preserve"> e juridicamente </w:t>
      </w:r>
      <w:r w:rsidR="00FB20BD">
        <w:rPr>
          <w:i w:val="0"/>
          <w:color w:val="auto"/>
          <w:sz w:val="24"/>
          <w:szCs w:val="24"/>
        </w:rPr>
        <w:t xml:space="preserve">fundamentada, </w:t>
      </w:r>
      <w:r w:rsidR="000B1950">
        <w:rPr>
          <w:i w:val="0"/>
          <w:color w:val="auto"/>
          <w:sz w:val="24"/>
          <w:szCs w:val="24"/>
        </w:rPr>
        <w:t>de se</w:t>
      </w:r>
      <w:r w:rsidR="00E13F0A">
        <w:rPr>
          <w:i w:val="0"/>
          <w:color w:val="auto"/>
          <w:sz w:val="24"/>
          <w:szCs w:val="24"/>
        </w:rPr>
        <w:t xml:space="preserve"> </w:t>
      </w:r>
      <w:r w:rsidR="00A56EC5">
        <w:rPr>
          <w:i w:val="0"/>
          <w:color w:val="auto"/>
          <w:sz w:val="24"/>
          <w:szCs w:val="24"/>
        </w:rPr>
        <w:t xml:space="preserve">fazer </w:t>
      </w:r>
      <w:r w:rsidR="000B1950">
        <w:rPr>
          <w:i w:val="0"/>
          <w:color w:val="auto"/>
          <w:sz w:val="24"/>
          <w:szCs w:val="24"/>
        </w:rPr>
        <w:t xml:space="preserve">concessões </w:t>
      </w:r>
      <w:r w:rsidR="00A56EC5">
        <w:rPr>
          <w:i w:val="0"/>
          <w:color w:val="auto"/>
          <w:sz w:val="24"/>
          <w:szCs w:val="24"/>
        </w:rPr>
        <w:t>se</w:t>
      </w:r>
      <w:r w:rsidR="002B1216">
        <w:rPr>
          <w:i w:val="0"/>
          <w:color w:val="auto"/>
          <w:sz w:val="24"/>
          <w:szCs w:val="24"/>
        </w:rPr>
        <w:t>m</w:t>
      </w:r>
      <w:r w:rsidR="00A56EC5">
        <w:rPr>
          <w:i w:val="0"/>
          <w:color w:val="auto"/>
          <w:sz w:val="24"/>
          <w:szCs w:val="24"/>
        </w:rPr>
        <w:t xml:space="preserve"> a necessidade da perícia médica presencial</w:t>
      </w:r>
      <w:r w:rsidR="002B1216">
        <w:rPr>
          <w:i w:val="0"/>
          <w:color w:val="auto"/>
          <w:sz w:val="24"/>
          <w:szCs w:val="24"/>
        </w:rPr>
        <w:t xml:space="preserve">. Explicou </w:t>
      </w:r>
      <w:r w:rsidR="00A56EC5">
        <w:rPr>
          <w:i w:val="0"/>
          <w:color w:val="auto"/>
          <w:sz w:val="24"/>
          <w:szCs w:val="24"/>
        </w:rPr>
        <w:t xml:space="preserve">que, com base nesse novo modelo, existe a </w:t>
      </w:r>
      <w:r w:rsidR="00A56EC5" w:rsidRPr="00A56EC5">
        <w:rPr>
          <w:i w:val="0"/>
          <w:color w:val="auto"/>
          <w:sz w:val="24"/>
          <w:szCs w:val="24"/>
        </w:rPr>
        <w:t>possibilidade de apresentação do atestado médico, laudos, exames</w:t>
      </w:r>
      <w:r w:rsidR="00A56EC5">
        <w:rPr>
          <w:i w:val="0"/>
          <w:color w:val="auto"/>
          <w:sz w:val="24"/>
          <w:szCs w:val="24"/>
        </w:rPr>
        <w:t>,</w:t>
      </w:r>
      <w:r w:rsidR="00A56EC5" w:rsidRPr="00A56EC5">
        <w:t xml:space="preserve"> </w:t>
      </w:r>
      <w:r w:rsidR="00A56EC5" w:rsidRPr="00A56EC5">
        <w:rPr>
          <w:i w:val="0"/>
          <w:color w:val="auto"/>
          <w:sz w:val="24"/>
          <w:szCs w:val="24"/>
        </w:rPr>
        <w:t xml:space="preserve">além de outros documentos, que vão subsidiar a análise do perito médico federal, </w:t>
      </w:r>
      <w:r w:rsidR="00A56EC5">
        <w:rPr>
          <w:i w:val="0"/>
          <w:color w:val="auto"/>
          <w:sz w:val="24"/>
          <w:szCs w:val="24"/>
        </w:rPr>
        <w:t xml:space="preserve">observando </w:t>
      </w:r>
      <w:r w:rsidR="00A56EC5" w:rsidRPr="00A56EC5">
        <w:rPr>
          <w:i w:val="0"/>
          <w:color w:val="auto"/>
          <w:sz w:val="24"/>
          <w:szCs w:val="24"/>
        </w:rPr>
        <w:t xml:space="preserve">os aspectos formais, </w:t>
      </w:r>
      <w:r w:rsidR="00A56EC5">
        <w:rPr>
          <w:i w:val="0"/>
          <w:color w:val="auto"/>
          <w:sz w:val="24"/>
          <w:szCs w:val="24"/>
        </w:rPr>
        <w:t>além de</w:t>
      </w:r>
      <w:r w:rsidR="00A56EC5" w:rsidRPr="00A56EC5">
        <w:rPr>
          <w:i w:val="0"/>
          <w:color w:val="auto"/>
          <w:sz w:val="24"/>
          <w:szCs w:val="24"/>
        </w:rPr>
        <w:t xml:space="preserve"> uma análise de verossimilhança para a efetiva concessão do benefício</w:t>
      </w:r>
      <w:r w:rsidR="000B1950">
        <w:rPr>
          <w:i w:val="0"/>
          <w:color w:val="auto"/>
          <w:sz w:val="24"/>
          <w:szCs w:val="24"/>
        </w:rPr>
        <w:t>,</w:t>
      </w:r>
      <w:r w:rsidR="00A56EC5">
        <w:rPr>
          <w:i w:val="0"/>
          <w:color w:val="auto"/>
          <w:sz w:val="24"/>
          <w:szCs w:val="24"/>
        </w:rPr>
        <w:t xml:space="preserve"> em seu valor integral.</w:t>
      </w:r>
      <w:r w:rsidR="00A547E9">
        <w:rPr>
          <w:i w:val="0"/>
          <w:color w:val="auto"/>
          <w:sz w:val="24"/>
          <w:szCs w:val="24"/>
        </w:rPr>
        <w:t xml:space="preserve"> De posse da palavra, o Sr. </w:t>
      </w:r>
      <w:r w:rsidR="00A547E9" w:rsidRPr="00A547E9">
        <w:rPr>
          <w:i w:val="0"/>
          <w:color w:val="auto"/>
          <w:sz w:val="24"/>
          <w:szCs w:val="24"/>
        </w:rPr>
        <w:t>Eduardo de Oliveira Magalhães</w:t>
      </w:r>
      <w:r w:rsidR="00A547E9">
        <w:rPr>
          <w:i w:val="0"/>
          <w:color w:val="auto"/>
          <w:sz w:val="24"/>
          <w:szCs w:val="24"/>
        </w:rPr>
        <w:t xml:space="preserve"> iniciou explicando que, </w:t>
      </w:r>
      <w:r w:rsidR="00A547E9" w:rsidRPr="00A547E9">
        <w:rPr>
          <w:i w:val="0"/>
          <w:color w:val="auto"/>
          <w:sz w:val="24"/>
          <w:szCs w:val="24"/>
        </w:rPr>
        <w:t xml:space="preserve">por questões de ajustes nos sistemas corporativos para a execução da atividade pericial, </w:t>
      </w:r>
      <w:r w:rsidR="000D661F">
        <w:rPr>
          <w:i w:val="0"/>
          <w:color w:val="auto"/>
          <w:sz w:val="24"/>
          <w:szCs w:val="24"/>
        </w:rPr>
        <w:t xml:space="preserve">foi publicado </w:t>
      </w:r>
      <w:r w:rsidR="00A547E9" w:rsidRPr="00A547E9">
        <w:rPr>
          <w:i w:val="0"/>
          <w:color w:val="auto"/>
          <w:sz w:val="24"/>
          <w:szCs w:val="24"/>
        </w:rPr>
        <w:t>o Ofício Circular</w:t>
      </w:r>
      <w:r w:rsidR="000D661F" w:rsidRPr="000D661F">
        <w:t xml:space="preserve"> </w:t>
      </w:r>
      <w:r w:rsidR="000D661F" w:rsidRPr="000D661F">
        <w:rPr>
          <w:i w:val="0"/>
          <w:color w:val="auto"/>
          <w:sz w:val="24"/>
          <w:szCs w:val="24"/>
        </w:rPr>
        <w:t xml:space="preserve">SEI </w:t>
      </w:r>
      <w:r w:rsidR="000D661F">
        <w:rPr>
          <w:i w:val="0"/>
          <w:color w:val="auto"/>
          <w:sz w:val="24"/>
          <w:szCs w:val="24"/>
        </w:rPr>
        <w:t>nº 06</w:t>
      </w:r>
      <w:r w:rsidR="00FB20BD">
        <w:rPr>
          <w:i w:val="0"/>
          <w:color w:val="auto"/>
          <w:sz w:val="24"/>
          <w:szCs w:val="24"/>
        </w:rPr>
        <w:t>,</w:t>
      </w:r>
      <w:r w:rsidR="00A547E9" w:rsidRPr="00A547E9">
        <w:rPr>
          <w:i w:val="0"/>
          <w:color w:val="auto"/>
          <w:sz w:val="24"/>
          <w:szCs w:val="24"/>
        </w:rPr>
        <w:t xml:space="preserve"> que traz</w:t>
      </w:r>
      <w:r w:rsidR="000D661F">
        <w:rPr>
          <w:i w:val="0"/>
          <w:color w:val="auto"/>
          <w:sz w:val="24"/>
          <w:szCs w:val="24"/>
        </w:rPr>
        <w:t xml:space="preserve"> </w:t>
      </w:r>
      <w:r w:rsidR="000D661F">
        <w:rPr>
          <w:i w:val="0"/>
          <w:color w:val="auto"/>
          <w:sz w:val="24"/>
          <w:szCs w:val="24"/>
        </w:rPr>
        <w:lastRenderedPageBreak/>
        <w:t>as diretrizes para o trabalho d</w:t>
      </w:r>
      <w:r w:rsidR="00A547E9" w:rsidRPr="00A547E9">
        <w:rPr>
          <w:i w:val="0"/>
          <w:color w:val="auto"/>
          <w:sz w:val="24"/>
          <w:szCs w:val="24"/>
        </w:rPr>
        <w:t>o perito</w:t>
      </w:r>
      <w:r w:rsidR="000D661F">
        <w:rPr>
          <w:i w:val="0"/>
          <w:color w:val="auto"/>
          <w:sz w:val="24"/>
          <w:szCs w:val="24"/>
        </w:rPr>
        <w:t>, com a possibilidade de se identificar possíveis problemas para, a partir daí, ampliar a execução dos atendimentos para os peritos que se encontram em atividade re</w:t>
      </w:r>
      <w:r w:rsidR="00145E39">
        <w:rPr>
          <w:i w:val="0"/>
          <w:color w:val="auto"/>
          <w:sz w:val="24"/>
          <w:szCs w:val="24"/>
        </w:rPr>
        <w:t>mota. Informou que no início de abril, havia</w:t>
      </w:r>
      <w:r w:rsidR="00FB20BD">
        <w:rPr>
          <w:i w:val="0"/>
          <w:color w:val="auto"/>
          <w:sz w:val="24"/>
          <w:szCs w:val="24"/>
        </w:rPr>
        <w:t>m</w:t>
      </w:r>
      <w:r w:rsidR="00145E39">
        <w:rPr>
          <w:i w:val="0"/>
          <w:color w:val="auto"/>
          <w:sz w:val="24"/>
          <w:szCs w:val="24"/>
        </w:rPr>
        <w:t xml:space="preserve"> 750</w:t>
      </w:r>
      <w:r w:rsidR="002B1216">
        <w:rPr>
          <w:i w:val="0"/>
          <w:color w:val="auto"/>
          <w:sz w:val="24"/>
          <w:szCs w:val="24"/>
        </w:rPr>
        <w:t xml:space="preserve"> mil</w:t>
      </w:r>
      <w:r w:rsidR="00145E39">
        <w:rPr>
          <w:i w:val="0"/>
          <w:color w:val="auto"/>
          <w:sz w:val="24"/>
          <w:szCs w:val="24"/>
        </w:rPr>
        <w:t xml:space="preserve"> benefícios agendados, incluindo os por incapacidade e BPC. Lembrou que o trabalho remoto acaba diminuindo a capacidade operacional e salientou que o </w:t>
      </w:r>
      <w:r w:rsidR="00FB20BD">
        <w:rPr>
          <w:i w:val="0"/>
          <w:color w:val="auto"/>
          <w:sz w:val="24"/>
          <w:szCs w:val="24"/>
        </w:rPr>
        <w:t xml:space="preserve">citado </w:t>
      </w:r>
      <w:r w:rsidR="00145E39">
        <w:rPr>
          <w:i w:val="0"/>
          <w:color w:val="auto"/>
          <w:sz w:val="24"/>
          <w:szCs w:val="24"/>
        </w:rPr>
        <w:t>ofício define as localidades em que o requerente pode fazer a solicitação do benefício</w:t>
      </w:r>
      <w:r w:rsidR="00FB20BD">
        <w:rPr>
          <w:i w:val="0"/>
          <w:color w:val="auto"/>
          <w:sz w:val="24"/>
          <w:szCs w:val="24"/>
        </w:rPr>
        <w:t>,</w:t>
      </w:r>
      <w:r w:rsidR="00145E39">
        <w:rPr>
          <w:i w:val="0"/>
          <w:color w:val="auto"/>
          <w:sz w:val="24"/>
          <w:szCs w:val="24"/>
        </w:rPr>
        <w:t xml:space="preserve"> </w:t>
      </w:r>
      <w:r w:rsidR="00FB20BD">
        <w:rPr>
          <w:i w:val="0"/>
          <w:color w:val="auto"/>
          <w:sz w:val="24"/>
          <w:szCs w:val="24"/>
        </w:rPr>
        <w:t xml:space="preserve">por meio de </w:t>
      </w:r>
      <w:r w:rsidR="00CC3A9A">
        <w:rPr>
          <w:i w:val="0"/>
          <w:color w:val="auto"/>
          <w:sz w:val="24"/>
          <w:szCs w:val="24"/>
        </w:rPr>
        <w:t xml:space="preserve">análise </w:t>
      </w:r>
      <w:r w:rsidR="00FB20BD">
        <w:rPr>
          <w:i w:val="0"/>
          <w:color w:val="auto"/>
          <w:sz w:val="24"/>
          <w:szCs w:val="24"/>
        </w:rPr>
        <w:t xml:space="preserve">de </w:t>
      </w:r>
      <w:r w:rsidR="00145E39">
        <w:rPr>
          <w:i w:val="0"/>
          <w:color w:val="auto"/>
          <w:sz w:val="24"/>
          <w:szCs w:val="24"/>
        </w:rPr>
        <w:t>documentação médica</w:t>
      </w:r>
      <w:r w:rsidR="00FB20BD">
        <w:rPr>
          <w:i w:val="0"/>
          <w:color w:val="auto"/>
          <w:sz w:val="24"/>
          <w:szCs w:val="24"/>
        </w:rPr>
        <w:t xml:space="preserve"> pelas </w:t>
      </w:r>
      <w:r w:rsidR="00145E39">
        <w:rPr>
          <w:i w:val="0"/>
          <w:color w:val="auto"/>
          <w:sz w:val="24"/>
          <w:szCs w:val="24"/>
        </w:rPr>
        <w:t xml:space="preserve"> unidades </w:t>
      </w:r>
      <w:r w:rsidR="00FB20BD">
        <w:rPr>
          <w:i w:val="0"/>
          <w:color w:val="auto"/>
          <w:sz w:val="24"/>
          <w:szCs w:val="24"/>
        </w:rPr>
        <w:t>d</w:t>
      </w:r>
      <w:r w:rsidR="00145E39">
        <w:rPr>
          <w:i w:val="0"/>
          <w:color w:val="auto"/>
          <w:sz w:val="24"/>
          <w:szCs w:val="24"/>
        </w:rPr>
        <w:t>e atendimento de perícia, unidades com ausência de servidores e unidades com ausência do serviço de perícia médica. Explicou que</w:t>
      </w:r>
      <w:r w:rsidR="00FB20BD">
        <w:rPr>
          <w:i w:val="0"/>
          <w:color w:val="auto"/>
          <w:sz w:val="24"/>
          <w:szCs w:val="24"/>
        </w:rPr>
        <w:t>,</w:t>
      </w:r>
      <w:r w:rsidR="00145E39">
        <w:rPr>
          <w:i w:val="0"/>
          <w:color w:val="auto"/>
          <w:sz w:val="24"/>
          <w:szCs w:val="24"/>
        </w:rPr>
        <w:t xml:space="preserve"> por conta</w:t>
      </w:r>
      <w:r w:rsidR="000B1950">
        <w:rPr>
          <w:i w:val="0"/>
          <w:color w:val="auto"/>
          <w:sz w:val="24"/>
          <w:szCs w:val="24"/>
        </w:rPr>
        <w:t xml:space="preserve"> da</w:t>
      </w:r>
      <w:r w:rsidR="00145E39">
        <w:rPr>
          <w:i w:val="0"/>
          <w:color w:val="auto"/>
          <w:sz w:val="24"/>
          <w:szCs w:val="24"/>
        </w:rPr>
        <w:t xml:space="preserve"> situação emergencial</w:t>
      </w:r>
      <w:r w:rsidR="000B1950">
        <w:rPr>
          <w:i w:val="0"/>
          <w:color w:val="auto"/>
          <w:sz w:val="24"/>
          <w:szCs w:val="24"/>
        </w:rPr>
        <w:t>, decorrente</w:t>
      </w:r>
      <w:r w:rsidR="00145E39">
        <w:rPr>
          <w:i w:val="0"/>
          <w:color w:val="auto"/>
          <w:sz w:val="24"/>
          <w:szCs w:val="24"/>
        </w:rPr>
        <w:t xml:space="preserve"> da </w:t>
      </w:r>
      <w:r w:rsidR="000B1950">
        <w:rPr>
          <w:i w:val="0"/>
          <w:color w:val="auto"/>
          <w:sz w:val="24"/>
          <w:szCs w:val="24"/>
        </w:rPr>
        <w:t>Pandemia</w:t>
      </w:r>
      <w:r w:rsidR="00145E39">
        <w:rPr>
          <w:i w:val="0"/>
          <w:color w:val="auto"/>
          <w:sz w:val="24"/>
          <w:szCs w:val="24"/>
        </w:rPr>
        <w:t xml:space="preserve">, a </w:t>
      </w:r>
      <w:r w:rsidR="00FB20BD">
        <w:rPr>
          <w:i w:val="0"/>
          <w:color w:val="auto"/>
          <w:sz w:val="24"/>
          <w:szCs w:val="24"/>
        </w:rPr>
        <w:t xml:space="preserve">perícia médica </w:t>
      </w:r>
      <w:r w:rsidR="00145E39">
        <w:rPr>
          <w:i w:val="0"/>
          <w:color w:val="auto"/>
          <w:sz w:val="24"/>
          <w:szCs w:val="24"/>
        </w:rPr>
        <w:t xml:space="preserve">vem enfrentando muitas dificuldades </w:t>
      </w:r>
      <w:r w:rsidR="00FB20BD">
        <w:rPr>
          <w:i w:val="0"/>
          <w:color w:val="auto"/>
          <w:sz w:val="24"/>
          <w:szCs w:val="24"/>
        </w:rPr>
        <w:t xml:space="preserve">em </w:t>
      </w:r>
      <w:r w:rsidR="00145E39">
        <w:rPr>
          <w:i w:val="0"/>
          <w:color w:val="auto"/>
          <w:sz w:val="24"/>
          <w:szCs w:val="24"/>
        </w:rPr>
        <w:t>oferecer os serviços</w:t>
      </w:r>
      <w:r w:rsidR="00FB20BD">
        <w:rPr>
          <w:i w:val="0"/>
          <w:color w:val="auto"/>
          <w:sz w:val="24"/>
          <w:szCs w:val="24"/>
        </w:rPr>
        <w:t xml:space="preserve"> e, que em</w:t>
      </w:r>
      <w:r w:rsidR="000133A7">
        <w:rPr>
          <w:i w:val="0"/>
          <w:color w:val="auto"/>
          <w:sz w:val="24"/>
          <w:szCs w:val="24"/>
        </w:rPr>
        <w:t xml:space="preserve"> 01/04/2021</w:t>
      </w:r>
      <w:r w:rsidR="00FB20BD">
        <w:rPr>
          <w:i w:val="0"/>
          <w:color w:val="auto"/>
          <w:sz w:val="24"/>
          <w:szCs w:val="24"/>
        </w:rPr>
        <w:t>,</w:t>
      </w:r>
      <w:r w:rsidR="000133A7">
        <w:rPr>
          <w:i w:val="0"/>
          <w:color w:val="auto"/>
          <w:sz w:val="24"/>
          <w:szCs w:val="24"/>
        </w:rPr>
        <w:t xml:space="preserve"> </w:t>
      </w:r>
      <w:r w:rsidR="00FB20BD">
        <w:rPr>
          <w:i w:val="0"/>
          <w:color w:val="auto"/>
          <w:sz w:val="24"/>
          <w:szCs w:val="24"/>
        </w:rPr>
        <w:t xml:space="preserve">registrou-se </w:t>
      </w:r>
      <w:r w:rsidR="000133A7">
        <w:rPr>
          <w:i w:val="0"/>
          <w:color w:val="auto"/>
          <w:sz w:val="24"/>
          <w:szCs w:val="24"/>
        </w:rPr>
        <w:t xml:space="preserve"> 287 unidades oferecendo o serviço de Perícia Médica, o que representa 39,3% das unidades do INSS. Explicou que</w:t>
      </w:r>
      <w:r w:rsidR="00BC7EA7">
        <w:rPr>
          <w:i w:val="0"/>
          <w:color w:val="auto"/>
          <w:sz w:val="24"/>
          <w:szCs w:val="24"/>
        </w:rPr>
        <w:t>,</w:t>
      </w:r>
      <w:r w:rsidR="000133A7">
        <w:rPr>
          <w:i w:val="0"/>
          <w:color w:val="auto"/>
          <w:sz w:val="24"/>
          <w:szCs w:val="24"/>
        </w:rPr>
        <w:t xml:space="preserve"> para evitar uma maior demanda por parte da DATAPREV, foram realizados ajustes no "Meu INSS" e no SABI, visando uma maior celeridade e agilidade nas atividades dos peritos, bem como a conclusão</w:t>
      </w:r>
      <w:r w:rsidR="0011102C">
        <w:rPr>
          <w:i w:val="0"/>
          <w:color w:val="auto"/>
          <w:sz w:val="24"/>
          <w:szCs w:val="24"/>
        </w:rPr>
        <w:t>,</w:t>
      </w:r>
      <w:r w:rsidR="000133A7">
        <w:rPr>
          <w:i w:val="0"/>
          <w:color w:val="auto"/>
          <w:sz w:val="24"/>
          <w:szCs w:val="24"/>
        </w:rPr>
        <w:t xml:space="preserve"> mais técnica</w:t>
      </w:r>
      <w:r w:rsidR="0011102C">
        <w:rPr>
          <w:i w:val="0"/>
          <w:color w:val="auto"/>
          <w:sz w:val="24"/>
          <w:szCs w:val="24"/>
        </w:rPr>
        <w:t>,</w:t>
      </w:r>
      <w:r w:rsidR="000133A7">
        <w:rPr>
          <w:i w:val="0"/>
          <w:color w:val="auto"/>
          <w:sz w:val="24"/>
          <w:szCs w:val="24"/>
        </w:rPr>
        <w:t xml:space="preserve"> nas análises.</w:t>
      </w:r>
      <w:r w:rsidR="004B0F9C">
        <w:rPr>
          <w:i w:val="0"/>
          <w:color w:val="auto"/>
          <w:sz w:val="24"/>
          <w:szCs w:val="24"/>
        </w:rPr>
        <w:t xml:space="preserve"> Para a análise de documentação médica, foram adotados alguns requisitos</w:t>
      </w:r>
      <w:r w:rsidR="0011102C">
        <w:rPr>
          <w:i w:val="0"/>
          <w:color w:val="auto"/>
          <w:sz w:val="24"/>
          <w:szCs w:val="24"/>
        </w:rPr>
        <w:t>, tais</w:t>
      </w:r>
      <w:r w:rsidR="004B0F9C">
        <w:rPr>
          <w:i w:val="0"/>
          <w:color w:val="auto"/>
          <w:sz w:val="24"/>
          <w:szCs w:val="24"/>
        </w:rPr>
        <w:t xml:space="preserve"> como: r</w:t>
      </w:r>
      <w:r w:rsidR="004B0F9C" w:rsidRPr="004B0F9C">
        <w:rPr>
          <w:i w:val="0"/>
          <w:color w:val="auto"/>
          <w:sz w:val="24"/>
          <w:szCs w:val="24"/>
        </w:rPr>
        <w:t>edação legível e sem rasuras</w:t>
      </w:r>
      <w:r w:rsidR="0011102C">
        <w:rPr>
          <w:i w:val="0"/>
          <w:color w:val="auto"/>
          <w:sz w:val="24"/>
          <w:szCs w:val="24"/>
        </w:rPr>
        <w:t>;</w:t>
      </w:r>
      <w:r w:rsidR="004B0F9C">
        <w:rPr>
          <w:i w:val="0"/>
          <w:color w:val="auto"/>
          <w:sz w:val="24"/>
          <w:szCs w:val="24"/>
        </w:rPr>
        <w:t xml:space="preserve"> a</w:t>
      </w:r>
      <w:r w:rsidR="004B0F9C" w:rsidRPr="004B0F9C">
        <w:rPr>
          <w:i w:val="0"/>
          <w:color w:val="auto"/>
          <w:sz w:val="24"/>
          <w:szCs w:val="24"/>
        </w:rPr>
        <w:t>ssinatura e identificação do profissional emitente</w:t>
      </w:r>
      <w:r w:rsidR="0011102C">
        <w:rPr>
          <w:i w:val="0"/>
          <w:color w:val="auto"/>
          <w:sz w:val="24"/>
          <w:szCs w:val="24"/>
        </w:rPr>
        <w:t>;</w:t>
      </w:r>
      <w:r w:rsidR="004B0F9C">
        <w:rPr>
          <w:i w:val="0"/>
          <w:color w:val="auto"/>
          <w:sz w:val="24"/>
          <w:szCs w:val="24"/>
        </w:rPr>
        <w:t xml:space="preserve"> i</w:t>
      </w:r>
      <w:r w:rsidR="004B0F9C" w:rsidRPr="004B0F9C">
        <w:rPr>
          <w:i w:val="0"/>
          <w:color w:val="auto"/>
          <w:sz w:val="24"/>
          <w:szCs w:val="24"/>
        </w:rPr>
        <w:t>nformações sobre a doença</w:t>
      </w:r>
      <w:r w:rsidR="0011102C">
        <w:rPr>
          <w:i w:val="0"/>
          <w:color w:val="auto"/>
          <w:sz w:val="24"/>
          <w:szCs w:val="24"/>
        </w:rPr>
        <w:t>;</w:t>
      </w:r>
      <w:r w:rsidR="004B0F9C">
        <w:rPr>
          <w:i w:val="0"/>
          <w:color w:val="auto"/>
          <w:sz w:val="24"/>
          <w:szCs w:val="24"/>
        </w:rPr>
        <w:t xml:space="preserve"> p</w:t>
      </w:r>
      <w:r w:rsidR="004B0F9C" w:rsidRPr="004B0F9C">
        <w:rPr>
          <w:i w:val="0"/>
          <w:color w:val="auto"/>
          <w:sz w:val="24"/>
          <w:szCs w:val="24"/>
        </w:rPr>
        <w:t>eríodo estimado de repouso necessário</w:t>
      </w:r>
      <w:r w:rsidR="004B0F9C">
        <w:rPr>
          <w:i w:val="0"/>
          <w:color w:val="auto"/>
          <w:sz w:val="24"/>
          <w:szCs w:val="24"/>
        </w:rPr>
        <w:t xml:space="preserve"> e e</w:t>
      </w:r>
      <w:r w:rsidR="004B0F9C" w:rsidRPr="004B0F9C">
        <w:rPr>
          <w:i w:val="0"/>
          <w:color w:val="auto"/>
          <w:sz w:val="24"/>
          <w:szCs w:val="24"/>
        </w:rPr>
        <w:t>xames</w:t>
      </w:r>
      <w:r w:rsidR="0011102C">
        <w:rPr>
          <w:i w:val="0"/>
          <w:color w:val="auto"/>
          <w:sz w:val="24"/>
          <w:szCs w:val="24"/>
        </w:rPr>
        <w:t>;</w:t>
      </w:r>
      <w:r w:rsidR="004B0F9C" w:rsidRPr="004B0F9C">
        <w:rPr>
          <w:i w:val="0"/>
          <w:color w:val="auto"/>
          <w:sz w:val="24"/>
          <w:szCs w:val="24"/>
        </w:rPr>
        <w:t xml:space="preserve"> laudos, relatórios ou outros documentos que comprovem a doença informada</w:t>
      </w:r>
      <w:r w:rsidR="004B0F9C">
        <w:rPr>
          <w:i w:val="0"/>
          <w:color w:val="auto"/>
          <w:sz w:val="24"/>
          <w:szCs w:val="24"/>
        </w:rPr>
        <w:t xml:space="preserve">, permitindo que o </w:t>
      </w:r>
      <w:r w:rsidR="004B0F9C" w:rsidRPr="004B0F9C">
        <w:rPr>
          <w:i w:val="0"/>
          <w:color w:val="auto"/>
          <w:sz w:val="24"/>
          <w:szCs w:val="24"/>
        </w:rPr>
        <w:t xml:space="preserve">Perito Médico Federal faça a sua análise por verossimilhança, </w:t>
      </w:r>
      <w:r w:rsidR="004B0F9C">
        <w:rPr>
          <w:i w:val="0"/>
          <w:color w:val="auto"/>
          <w:sz w:val="24"/>
          <w:szCs w:val="24"/>
        </w:rPr>
        <w:t xml:space="preserve">além de </w:t>
      </w:r>
      <w:r w:rsidR="004B0F9C" w:rsidRPr="004B0F9C">
        <w:rPr>
          <w:i w:val="0"/>
          <w:color w:val="auto"/>
          <w:sz w:val="24"/>
          <w:szCs w:val="24"/>
        </w:rPr>
        <w:t>che</w:t>
      </w:r>
      <w:r w:rsidR="004B0F9C">
        <w:rPr>
          <w:i w:val="0"/>
          <w:color w:val="auto"/>
          <w:sz w:val="24"/>
          <w:szCs w:val="24"/>
        </w:rPr>
        <w:t xml:space="preserve">car </w:t>
      </w:r>
      <w:r w:rsidR="004B0F9C" w:rsidRPr="004B0F9C">
        <w:rPr>
          <w:i w:val="0"/>
          <w:color w:val="auto"/>
          <w:sz w:val="24"/>
          <w:szCs w:val="24"/>
        </w:rPr>
        <w:t xml:space="preserve">a </w:t>
      </w:r>
      <w:r w:rsidR="004B0F9C">
        <w:rPr>
          <w:i w:val="0"/>
          <w:color w:val="auto"/>
          <w:sz w:val="24"/>
          <w:szCs w:val="24"/>
        </w:rPr>
        <w:t xml:space="preserve">situação do </w:t>
      </w:r>
      <w:r w:rsidR="004B0F9C" w:rsidRPr="004B0F9C">
        <w:rPr>
          <w:i w:val="0"/>
          <w:color w:val="auto"/>
          <w:sz w:val="24"/>
          <w:szCs w:val="24"/>
        </w:rPr>
        <w:t>profissional</w:t>
      </w:r>
      <w:r w:rsidR="0011102C">
        <w:rPr>
          <w:i w:val="0"/>
          <w:color w:val="auto"/>
          <w:sz w:val="24"/>
          <w:szCs w:val="24"/>
        </w:rPr>
        <w:t xml:space="preserve"> que emitou o laudo,</w:t>
      </w:r>
      <w:r w:rsidR="004B0F9C" w:rsidRPr="004B0F9C">
        <w:rPr>
          <w:i w:val="0"/>
          <w:color w:val="auto"/>
          <w:sz w:val="24"/>
          <w:szCs w:val="24"/>
        </w:rPr>
        <w:t xml:space="preserve"> </w:t>
      </w:r>
      <w:r w:rsidR="0011102C" w:rsidRPr="004B0F9C">
        <w:rPr>
          <w:i w:val="0"/>
          <w:color w:val="auto"/>
          <w:sz w:val="24"/>
          <w:szCs w:val="24"/>
        </w:rPr>
        <w:t>sua inscrição</w:t>
      </w:r>
      <w:r w:rsidR="0011102C">
        <w:rPr>
          <w:i w:val="0"/>
          <w:color w:val="auto"/>
          <w:sz w:val="24"/>
          <w:szCs w:val="24"/>
        </w:rPr>
        <w:t xml:space="preserve"> e</w:t>
      </w:r>
      <w:r w:rsidR="0011102C" w:rsidRPr="004B0F9C">
        <w:rPr>
          <w:i w:val="0"/>
          <w:color w:val="auto"/>
          <w:sz w:val="24"/>
          <w:szCs w:val="24"/>
        </w:rPr>
        <w:t xml:space="preserve"> capacidade técnica </w:t>
      </w:r>
      <w:r w:rsidR="0011102C">
        <w:rPr>
          <w:i w:val="0"/>
          <w:color w:val="auto"/>
          <w:sz w:val="24"/>
          <w:szCs w:val="24"/>
        </w:rPr>
        <w:t xml:space="preserve">para </w:t>
      </w:r>
      <w:r w:rsidR="0011102C" w:rsidRPr="004B0F9C">
        <w:rPr>
          <w:i w:val="0"/>
          <w:color w:val="auto"/>
          <w:sz w:val="24"/>
          <w:szCs w:val="24"/>
        </w:rPr>
        <w:t>an</w:t>
      </w:r>
      <w:r w:rsidR="0011102C">
        <w:rPr>
          <w:i w:val="0"/>
          <w:color w:val="auto"/>
          <w:sz w:val="24"/>
          <w:szCs w:val="24"/>
        </w:rPr>
        <w:t>alisar a</w:t>
      </w:r>
      <w:r w:rsidR="0011102C" w:rsidRPr="004B0F9C">
        <w:rPr>
          <w:i w:val="0"/>
          <w:color w:val="auto"/>
          <w:sz w:val="24"/>
          <w:szCs w:val="24"/>
        </w:rPr>
        <w:t xml:space="preserve"> documentação médica</w:t>
      </w:r>
      <w:r w:rsidR="0011102C">
        <w:rPr>
          <w:i w:val="0"/>
          <w:color w:val="auto"/>
          <w:sz w:val="24"/>
          <w:szCs w:val="24"/>
        </w:rPr>
        <w:t xml:space="preserve">, </w:t>
      </w:r>
      <w:r w:rsidR="004B0F9C" w:rsidRPr="004B0F9C">
        <w:rPr>
          <w:i w:val="0"/>
          <w:color w:val="auto"/>
          <w:sz w:val="24"/>
          <w:szCs w:val="24"/>
        </w:rPr>
        <w:t xml:space="preserve">junto ao Conselho Federal de Medicina ou </w:t>
      </w:r>
      <w:r w:rsidR="004B0F9C">
        <w:rPr>
          <w:i w:val="0"/>
          <w:color w:val="auto"/>
          <w:sz w:val="24"/>
          <w:szCs w:val="24"/>
        </w:rPr>
        <w:t>seu</w:t>
      </w:r>
      <w:r w:rsidR="004B0F9C" w:rsidRPr="004B0F9C">
        <w:rPr>
          <w:i w:val="0"/>
          <w:color w:val="auto"/>
          <w:sz w:val="24"/>
          <w:szCs w:val="24"/>
        </w:rPr>
        <w:t xml:space="preserve"> Conselho de Classe</w:t>
      </w:r>
      <w:r w:rsidR="0011102C">
        <w:rPr>
          <w:i w:val="0"/>
          <w:color w:val="auto"/>
          <w:sz w:val="24"/>
          <w:szCs w:val="24"/>
        </w:rPr>
        <w:t>.</w:t>
      </w:r>
      <w:r w:rsidR="004B0F9C">
        <w:rPr>
          <w:i w:val="0"/>
          <w:color w:val="auto"/>
          <w:sz w:val="24"/>
          <w:szCs w:val="24"/>
        </w:rPr>
        <w:t xml:space="preserve"> Salientou que</w:t>
      </w:r>
      <w:r w:rsidR="0011102C">
        <w:rPr>
          <w:i w:val="0"/>
          <w:color w:val="auto"/>
          <w:sz w:val="24"/>
          <w:szCs w:val="24"/>
        </w:rPr>
        <w:t>,</w:t>
      </w:r>
      <w:r w:rsidR="004B0F9C">
        <w:rPr>
          <w:i w:val="0"/>
          <w:color w:val="auto"/>
          <w:sz w:val="24"/>
          <w:szCs w:val="24"/>
        </w:rPr>
        <w:t xml:space="preserve"> para fazer essa análise, são utilizados os sistemas corporativos que fazem a comunicação com o "Meu INSS" o PMF-Tarefas e SABI. Explicou que</w:t>
      </w:r>
      <w:r w:rsidR="0011102C">
        <w:rPr>
          <w:i w:val="0"/>
          <w:color w:val="auto"/>
          <w:sz w:val="24"/>
          <w:szCs w:val="24"/>
        </w:rPr>
        <w:t>,</w:t>
      </w:r>
      <w:r w:rsidR="004B0F9C">
        <w:rPr>
          <w:i w:val="0"/>
          <w:color w:val="auto"/>
          <w:sz w:val="24"/>
          <w:szCs w:val="24"/>
        </w:rPr>
        <w:t xml:space="preserve"> de acordo com a Portaria nº 32/2021, o </w:t>
      </w:r>
      <w:r w:rsidR="000B1950">
        <w:rPr>
          <w:i w:val="0"/>
          <w:color w:val="auto"/>
          <w:sz w:val="24"/>
          <w:szCs w:val="24"/>
        </w:rPr>
        <w:t xml:space="preserve">auxílio </w:t>
      </w:r>
      <w:r w:rsidR="004B0F9C">
        <w:rPr>
          <w:i w:val="0"/>
          <w:color w:val="auto"/>
          <w:sz w:val="24"/>
          <w:szCs w:val="24"/>
        </w:rPr>
        <w:t>por incapacidade temporária só pode ser concedido por</w:t>
      </w:r>
      <w:r w:rsidR="000B1950">
        <w:rPr>
          <w:i w:val="0"/>
          <w:color w:val="auto"/>
          <w:sz w:val="24"/>
          <w:szCs w:val="24"/>
        </w:rPr>
        <w:t>,</w:t>
      </w:r>
      <w:r w:rsidR="004B0F9C">
        <w:rPr>
          <w:i w:val="0"/>
          <w:color w:val="auto"/>
          <w:sz w:val="24"/>
          <w:szCs w:val="24"/>
        </w:rPr>
        <w:t xml:space="preserve"> no máximo</w:t>
      </w:r>
      <w:r w:rsidR="000B1950">
        <w:rPr>
          <w:i w:val="0"/>
          <w:color w:val="auto"/>
          <w:sz w:val="24"/>
          <w:szCs w:val="24"/>
        </w:rPr>
        <w:t>,</w:t>
      </w:r>
      <w:r w:rsidR="004B0F9C">
        <w:rPr>
          <w:i w:val="0"/>
          <w:color w:val="auto"/>
          <w:sz w:val="24"/>
          <w:szCs w:val="24"/>
        </w:rPr>
        <w:t xml:space="preserve"> 90 dias</w:t>
      </w:r>
      <w:r w:rsidR="0091525B">
        <w:rPr>
          <w:i w:val="0"/>
          <w:color w:val="auto"/>
          <w:sz w:val="24"/>
          <w:szCs w:val="24"/>
        </w:rPr>
        <w:t>, sendo que</w:t>
      </w:r>
      <w:r w:rsidR="0011102C">
        <w:rPr>
          <w:i w:val="0"/>
          <w:color w:val="auto"/>
          <w:sz w:val="24"/>
          <w:szCs w:val="24"/>
        </w:rPr>
        <w:t xml:space="preserve"> para essa situação, </w:t>
      </w:r>
      <w:r w:rsidR="0091525B">
        <w:rPr>
          <w:i w:val="0"/>
          <w:color w:val="auto"/>
          <w:sz w:val="24"/>
          <w:szCs w:val="24"/>
        </w:rPr>
        <w:t>optou</w:t>
      </w:r>
      <w:r w:rsidR="0011102C">
        <w:rPr>
          <w:i w:val="0"/>
          <w:color w:val="auto"/>
          <w:sz w:val="24"/>
          <w:szCs w:val="24"/>
        </w:rPr>
        <w:t>-se</w:t>
      </w:r>
      <w:r w:rsidR="0091525B">
        <w:rPr>
          <w:i w:val="0"/>
          <w:color w:val="auto"/>
          <w:sz w:val="24"/>
          <w:szCs w:val="24"/>
        </w:rPr>
        <w:t xml:space="preserve"> por não haver a possibilidade de indeferimento e</w:t>
      </w:r>
      <w:r w:rsidR="0011102C">
        <w:rPr>
          <w:i w:val="0"/>
          <w:color w:val="auto"/>
          <w:sz w:val="24"/>
          <w:szCs w:val="24"/>
        </w:rPr>
        <w:t>,</w:t>
      </w:r>
      <w:r w:rsidR="0091525B">
        <w:rPr>
          <w:i w:val="0"/>
          <w:color w:val="auto"/>
          <w:sz w:val="24"/>
          <w:szCs w:val="24"/>
        </w:rPr>
        <w:t xml:space="preserve"> informou que os casos de maior complexidade</w:t>
      </w:r>
      <w:r w:rsidR="0011102C">
        <w:rPr>
          <w:i w:val="0"/>
          <w:color w:val="auto"/>
          <w:sz w:val="24"/>
          <w:szCs w:val="24"/>
        </w:rPr>
        <w:t>,</w:t>
      </w:r>
      <w:r w:rsidR="0091525B">
        <w:rPr>
          <w:i w:val="0"/>
          <w:color w:val="auto"/>
          <w:sz w:val="24"/>
          <w:szCs w:val="24"/>
        </w:rPr>
        <w:t xml:space="preserve"> como </w:t>
      </w:r>
      <w:r w:rsidR="0091525B" w:rsidRPr="0091525B">
        <w:rPr>
          <w:i w:val="0"/>
          <w:color w:val="auto"/>
          <w:sz w:val="24"/>
          <w:szCs w:val="24"/>
        </w:rPr>
        <w:t>as aposentadorias por invalidez, as análises para a reabilitação profissional</w:t>
      </w:r>
      <w:r w:rsidR="0091525B">
        <w:rPr>
          <w:i w:val="0"/>
          <w:color w:val="auto"/>
          <w:sz w:val="24"/>
          <w:szCs w:val="24"/>
        </w:rPr>
        <w:t xml:space="preserve"> e</w:t>
      </w:r>
      <w:r w:rsidR="0091525B" w:rsidRPr="0091525B">
        <w:rPr>
          <w:i w:val="0"/>
          <w:color w:val="auto"/>
          <w:sz w:val="24"/>
          <w:szCs w:val="24"/>
        </w:rPr>
        <w:t xml:space="preserve"> </w:t>
      </w:r>
      <w:r w:rsidR="000B1950" w:rsidRPr="0091525B">
        <w:rPr>
          <w:i w:val="0"/>
          <w:color w:val="auto"/>
          <w:sz w:val="24"/>
          <w:szCs w:val="24"/>
        </w:rPr>
        <w:t>auxílio</w:t>
      </w:r>
      <w:r w:rsidR="0091525B" w:rsidRPr="0091525B">
        <w:rPr>
          <w:i w:val="0"/>
          <w:color w:val="auto"/>
          <w:sz w:val="24"/>
          <w:szCs w:val="24"/>
        </w:rPr>
        <w:t xml:space="preserve">-acidente, </w:t>
      </w:r>
      <w:r w:rsidR="0091525B">
        <w:rPr>
          <w:i w:val="0"/>
          <w:color w:val="auto"/>
          <w:sz w:val="24"/>
          <w:szCs w:val="24"/>
        </w:rPr>
        <w:t>são encaminhados para a perícia média presencial. Pontuou que</w:t>
      </w:r>
      <w:r w:rsidR="0011102C">
        <w:rPr>
          <w:i w:val="0"/>
          <w:color w:val="auto"/>
          <w:sz w:val="24"/>
          <w:szCs w:val="24"/>
        </w:rPr>
        <w:t>,</w:t>
      </w:r>
      <w:r w:rsidR="0091525B">
        <w:rPr>
          <w:i w:val="0"/>
          <w:color w:val="auto"/>
          <w:sz w:val="24"/>
          <w:szCs w:val="24"/>
        </w:rPr>
        <w:t xml:space="preserve"> no dia 01/04/2021</w:t>
      </w:r>
      <w:r w:rsidR="0011102C">
        <w:rPr>
          <w:i w:val="0"/>
          <w:color w:val="auto"/>
          <w:sz w:val="24"/>
          <w:szCs w:val="24"/>
        </w:rPr>
        <w:t>,</w:t>
      </w:r>
      <w:r w:rsidR="0091525B">
        <w:rPr>
          <w:i w:val="0"/>
          <w:color w:val="auto"/>
          <w:sz w:val="24"/>
          <w:szCs w:val="24"/>
        </w:rPr>
        <w:t xml:space="preserve"> havia</w:t>
      </w:r>
      <w:r w:rsidR="0011102C">
        <w:rPr>
          <w:i w:val="0"/>
          <w:color w:val="auto"/>
          <w:sz w:val="24"/>
          <w:szCs w:val="24"/>
        </w:rPr>
        <w:t>m</w:t>
      </w:r>
      <w:r w:rsidR="0091525B">
        <w:rPr>
          <w:i w:val="0"/>
          <w:color w:val="auto"/>
          <w:sz w:val="24"/>
          <w:szCs w:val="24"/>
        </w:rPr>
        <w:t xml:space="preserve"> 98.629 requerimentos de </w:t>
      </w:r>
      <w:r w:rsidR="0091525B" w:rsidRPr="0091525B">
        <w:rPr>
          <w:i w:val="0"/>
          <w:color w:val="auto"/>
          <w:sz w:val="24"/>
          <w:szCs w:val="24"/>
        </w:rPr>
        <w:t>auxílio por incapacidade temporária</w:t>
      </w:r>
      <w:r w:rsidR="0091525B">
        <w:rPr>
          <w:i w:val="0"/>
          <w:color w:val="auto"/>
          <w:sz w:val="24"/>
          <w:szCs w:val="24"/>
        </w:rPr>
        <w:t xml:space="preserve"> passando por  reavaliação dos técnicos</w:t>
      </w:r>
      <w:r w:rsidR="0091525B" w:rsidRPr="0091525B">
        <w:t xml:space="preserve"> </w:t>
      </w:r>
      <w:r w:rsidR="0091525B" w:rsidRPr="0091525B">
        <w:rPr>
          <w:i w:val="0"/>
          <w:color w:val="auto"/>
          <w:sz w:val="24"/>
          <w:szCs w:val="24"/>
        </w:rPr>
        <w:t xml:space="preserve">DATAPREV, SPMF e </w:t>
      </w:r>
      <w:r w:rsidR="0091525B">
        <w:rPr>
          <w:i w:val="0"/>
          <w:color w:val="auto"/>
          <w:sz w:val="24"/>
          <w:szCs w:val="24"/>
        </w:rPr>
        <w:t>INSS</w:t>
      </w:r>
      <w:r w:rsidR="0091525B" w:rsidRPr="0091525B">
        <w:rPr>
          <w:i w:val="0"/>
          <w:color w:val="auto"/>
          <w:sz w:val="24"/>
          <w:szCs w:val="24"/>
        </w:rPr>
        <w:t xml:space="preserve"> para</w:t>
      </w:r>
      <w:r w:rsidR="0011102C">
        <w:rPr>
          <w:i w:val="0"/>
          <w:color w:val="auto"/>
          <w:sz w:val="24"/>
          <w:szCs w:val="24"/>
        </w:rPr>
        <w:t>,</w:t>
      </w:r>
      <w:r w:rsidR="0091525B" w:rsidRPr="0091525B">
        <w:rPr>
          <w:i w:val="0"/>
          <w:color w:val="auto"/>
          <w:sz w:val="24"/>
          <w:szCs w:val="24"/>
        </w:rPr>
        <w:t xml:space="preserve"> </w:t>
      </w:r>
      <w:r w:rsidR="0091525B">
        <w:rPr>
          <w:i w:val="0"/>
          <w:color w:val="auto"/>
          <w:sz w:val="24"/>
          <w:szCs w:val="24"/>
        </w:rPr>
        <w:t xml:space="preserve">posteriormente, </w:t>
      </w:r>
      <w:r w:rsidR="0011102C">
        <w:rPr>
          <w:i w:val="0"/>
          <w:color w:val="auto"/>
          <w:sz w:val="24"/>
          <w:szCs w:val="24"/>
        </w:rPr>
        <w:t>iniciarem as análises</w:t>
      </w:r>
      <w:r w:rsidR="0091525B">
        <w:rPr>
          <w:i w:val="0"/>
          <w:color w:val="auto"/>
          <w:sz w:val="24"/>
          <w:szCs w:val="24"/>
        </w:rPr>
        <w:t>. Afirmou que</w:t>
      </w:r>
      <w:r w:rsidR="00A663E5">
        <w:rPr>
          <w:i w:val="0"/>
          <w:color w:val="auto"/>
          <w:sz w:val="24"/>
          <w:szCs w:val="24"/>
        </w:rPr>
        <w:t xml:space="preserve"> a </w:t>
      </w:r>
      <w:r w:rsidR="00A663E5" w:rsidRPr="00A663E5">
        <w:rPr>
          <w:i w:val="0"/>
          <w:color w:val="auto"/>
          <w:sz w:val="24"/>
          <w:szCs w:val="24"/>
        </w:rPr>
        <w:t xml:space="preserve">Lei nº 14.131/2020 e a Portaria Conjunta nº 32/2021 </w:t>
      </w:r>
      <w:r w:rsidR="00A663E5">
        <w:rPr>
          <w:i w:val="0"/>
          <w:color w:val="auto"/>
          <w:sz w:val="24"/>
          <w:szCs w:val="24"/>
        </w:rPr>
        <w:t xml:space="preserve">trouxeram uma </w:t>
      </w:r>
      <w:r w:rsidR="0091525B">
        <w:rPr>
          <w:i w:val="0"/>
          <w:color w:val="auto"/>
          <w:sz w:val="24"/>
          <w:szCs w:val="24"/>
        </w:rPr>
        <w:t>medida</w:t>
      </w:r>
      <w:r w:rsidR="00A663E5">
        <w:rPr>
          <w:i w:val="0"/>
          <w:color w:val="auto"/>
          <w:sz w:val="24"/>
          <w:szCs w:val="24"/>
        </w:rPr>
        <w:t>considerada uma das</w:t>
      </w:r>
      <w:r w:rsidR="0091525B">
        <w:rPr>
          <w:i w:val="0"/>
          <w:color w:val="auto"/>
          <w:sz w:val="24"/>
          <w:szCs w:val="24"/>
        </w:rPr>
        <w:t xml:space="preserve"> mais importante</w:t>
      </w:r>
      <w:r w:rsidR="00A663E5">
        <w:rPr>
          <w:i w:val="0"/>
          <w:color w:val="auto"/>
          <w:sz w:val="24"/>
          <w:szCs w:val="24"/>
        </w:rPr>
        <w:t>s:</w:t>
      </w:r>
      <w:r w:rsidR="00B43234">
        <w:rPr>
          <w:i w:val="0"/>
          <w:color w:val="auto"/>
          <w:sz w:val="24"/>
          <w:szCs w:val="24"/>
        </w:rPr>
        <w:t xml:space="preserve"> </w:t>
      </w:r>
      <w:r w:rsidR="00B43234" w:rsidRPr="00B43234">
        <w:rPr>
          <w:i w:val="0"/>
          <w:color w:val="auto"/>
          <w:sz w:val="24"/>
          <w:szCs w:val="24"/>
        </w:rPr>
        <w:t>evitar ao máximo os deslocamentos</w:t>
      </w:r>
      <w:r w:rsidR="00B43234">
        <w:rPr>
          <w:i w:val="0"/>
          <w:color w:val="auto"/>
          <w:sz w:val="24"/>
          <w:szCs w:val="24"/>
        </w:rPr>
        <w:t xml:space="preserve"> e</w:t>
      </w:r>
      <w:r w:rsidR="00B43234" w:rsidRPr="00B43234">
        <w:rPr>
          <w:i w:val="0"/>
          <w:color w:val="auto"/>
          <w:sz w:val="24"/>
          <w:szCs w:val="24"/>
        </w:rPr>
        <w:t xml:space="preserve"> a concentração </w:t>
      </w:r>
      <w:r w:rsidR="00B43234">
        <w:rPr>
          <w:i w:val="0"/>
          <w:color w:val="auto"/>
          <w:sz w:val="24"/>
          <w:szCs w:val="24"/>
        </w:rPr>
        <w:t>d</w:t>
      </w:r>
      <w:r w:rsidR="00B43234" w:rsidRPr="00B43234">
        <w:rPr>
          <w:i w:val="0"/>
          <w:color w:val="auto"/>
          <w:sz w:val="24"/>
          <w:szCs w:val="24"/>
        </w:rPr>
        <w:t xml:space="preserve">os beneficiários do </w:t>
      </w:r>
      <w:r w:rsidR="00B43234">
        <w:rPr>
          <w:i w:val="0"/>
          <w:color w:val="auto"/>
          <w:sz w:val="24"/>
          <w:szCs w:val="24"/>
        </w:rPr>
        <w:t xml:space="preserve">INSS </w:t>
      </w:r>
      <w:r w:rsidR="00B43234" w:rsidRPr="00B43234">
        <w:rPr>
          <w:i w:val="0"/>
          <w:color w:val="auto"/>
          <w:sz w:val="24"/>
          <w:szCs w:val="24"/>
        </w:rPr>
        <w:t xml:space="preserve">que procuram as unidades para a Perícia Médica, </w:t>
      </w:r>
      <w:r w:rsidR="00B43234">
        <w:rPr>
          <w:i w:val="0"/>
          <w:color w:val="auto"/>
          <w:sz w:val="24"/>
          <w:szCs w:val="24"/>
        </w:rPr>
        <w:t xml:space="preserve">principalmente porque </w:t>
      </w:r>
      <w:r w:rsidR="00B43234" w:rsidRPr="00B43234">
        <w:rPr>
          <w:i w:val="0"/>
          <w:color w:val="auto"/>
          <w:sz w:val="24"/>
          <w:szCs w:val="24"/>
        </w:rPr>
        <w:t>são pessoas com algum tipo de patologia</w:t>
      </w:r>
      <w:r w:rsidR="00B43234">
        <w:rPr>
          <w:i w:val="0"/>
          <w:color w:val="auto"/>
          <w:sz w:val="24"/>
          <w:szCs w:val="24"/>
        </w:rPr>
        <w:t xml:space="preserve"> e muitas dessas com a</w:t>
      </w:r>
      <w:r w:rsidR="00B43234" w:rsidRPr="00B43234">
        <w:rPr>
          <w:i w:val="0"/>
          <w:color w:val="auto"/>
          <w:sz w:val="24"/>
          <w:szCs w:val="24"/>
        </w:rPr>
        <w:t>lgum grau de deficiência</w:t>
      </w:r>
      <w:r w:rsidR="00B43234">
        <w:rPr>
          <w:i w:val="0"/>
          <w:color w:val="auto"/>
          <w:sz w:val="24"/>
          <w:szCs w:val="24"/>
        </w:rPr>
        <w:t>.</w:t>
      </w:r>
      <w:r w:rsidR="00A663E5">
        <w:rPr>
          <w:i w:val="0"/>
          <w:color w:val="auto"/>
          <w:sz w:val="24"/>
          <w:szCs w:val="24"/>
        </w:rPr>
        <w:t xml:space="preserve"> Antes de prosseguir com a apresentação, o Sr. Narlon Gutierre Nogueira reforçou</w:t>
      </w:r>
      <w:r w:rsidR="00686144">
        <w:rPr>
          <w:i w:val="0"/>
          <w:color w:val="auto"/>
          <w:sz w:val="24"/>
          <w:szCs w:val="24"/>
        </w:rPr>
        <w:t xml:space="preserve"> que</w:t>
      </w:r>
      <w:r w:rsidR="000B1950">
        <w:rPr>
          <w:i w:val="0"/>
          <w:color w:val="auto"/>
          <w:sz w:val="24"/>
          <w:szCs w:val="24"/>
        </w:rPr>
        <w:t>,</w:t>
      </w:r>
      <w:r w:rsidR="00686144">
        <w:rPr>
          <w:i w:val="0"/>
          <w:color w:val="auto"/>
          <w:sz w:val="24"/>
          <w:szCs w:val="24"/>
        </w:rPr>
        <w:t xml:space="preserve"> desde o início de abril</w:t>
      </w:r>
      <w:r w:rsidR="00FB032D">
        <w:rPr>
          <w:i w:val="0"/>
          <w:color w:val="auto"/>
          <w:sz w:val="24"/>
          <w:szCs w:val="24"/>
        </w:rPr>
        <w:t>,</w:t>
      </w:r>
      <w:r w:rsidR="00686144">
        <w:rPr>
          <w:i w:val="0"/>
          <w:color w:val="auto"/>
          <w:sz w:val="24"/>
          <w:szCs w:val="24"/>
        </w:rPr>
        <w:t xml:space="preserve"> </w:t>
      </w:r>
      <w:r w:rsidR="00686144">
        <w:rPr>
          <w:i w:val="0"/>
          <w:color w:val="auto"/>
          <w:sz w:val="24"/>
          <w:szCs w:val="24"/>
        </w:rPr>
        <w:lastRenderedPageBreak/>
        <w:t>o INSS está recebendo os requerimentos de análise documental</w:t>
      </w:r>
      <w:r w:rsidR="00FB032D">
        <w:rPr>
          <w:i w:val="0"/>
          <w:color w:val="auto"/>
          <w:sz w:val="24"/>
          <w:szCs w:val="24"/>
        </w:rPr>
        <w:t xml:space="preserve">, sendo que </w:t>
      </w:r>
      <w:r w:rsidR="00686144">
        <w:rPr>
          <w:i w:val="0"/>
          <w:color w:val="auto"/>
          <w:sz w:val="24"/>
          <w:szCs w:val="24"/>
        </w:rPr>
        <w:t>as análises e concessões já começaram a ser realizadas com um grupo restrito de peritos e, a partir do mês de maio</w:t>
      </w:r>
      <w:r w:rsidR="000B1950">
        <w:rPr>
          <w:i w:val="0"/>
          <w:color w:val="auto"/>
          <w:sz w:val="24"/>
          <w:szCs w:val="24"/>
        </w:rPr>
        <w:t>, será realizada</w:t>
      </w:r>
      <w:r w:rsidR="00686144">
        <w:rPr>
          <w:i w:val="0"/>
          <w:color w:val="auto"/>
          <w:sz w:val="24"/>
          <w:szCs w:val="24"/>
        </w:rPr>
        <w:t xml:space="preserve"> por todos os peritos que se encontram em trabalho remoto. Retomando sua apresentação, elencou que no dia 23 de abril de 2021</w:t>
      </w:r>
      <w:r w:rsidR="00135CD1">
        <w:rPr>
          <w:i w:val="0"/>
          <w:color w:val="auto"/>
          <w:sz w:val="24"/>
          <w:szCs w:val="24"/>
        </w:rPr>
        <w:t>,</w:t>
      </w:r>
      <w:r w:rsidR="00686144">
        <w:rPr>
          <w:i w:val="0"/>
          <w:color w:val="auto"/>
          <w:sz w:val="24"/>
          <w:szCs w:val="24"/>
        </w:rPr>
        <w:t xml:space="preserve"> o INSS contava com 603 </w:t>
      </w:r>
      <w:r w:rsidR="00135CD1">
        <w:rPr>
          <w:i w:val="0"/>
          <w:color w:val="auto"/>
          <w:sz w:val="24"/>
          <w:szCs w:val="24"/>
        </w:rPr>
        <w:t xml:space="preserve">Agências da Previdência Social </w:t>
      </w:r>
      <w:r w:rsidR="00FB032D">
        <w:rPr>
          <w:i w:val="0"/>
          <w:color w:val="auto"/>
          <w:sz w:val="24"/>
          <w:szCs w:val="24"/>
        </w:rPr>
        <w:t>(</w:t>
      </w:r>
      <w:r w:rsidR="00686144">
        <w:rPr>
          <w:i w:val="0"/>
          <w:color w:val="auto"/>
          <w:sz w:val="24"/>
          <w:szCs w:val="24"/>
        </w:rPr>
        <w:t>APS</w:t>
      </w:r>
      <w:r w:rsidR="00FB032D">
        <w:rPr>
          <w:i w:val="0"/>
          <w:color w:val="auto"/>
          <w:sz w:val="24"/>
          <w:szCs w:val="24"/>
        </w:rPr>
        <w:t>)</w:t>
      </w:r>
      <w:r w:rsidR="00686144">
        <w:rPr>
          <w:i w:val="0"/>
          <w:color w:val="auto"/>
          <w:sz w:val="24"/>
          <w:szCs w:val="24"/>
        </w:rPr>
        <w:t xml:space="preserve"> com atendimento pericial</w:t>
      </w:r>
      <w:r w:rsidR="00FB032D">
        <w:rPr>
          <w:i w:val="0"/>
          <w:color w:val="auto"/>
          <w:sz w:val="24"/>
          <w:szCs w:val="24"/>
        </w:rPr>
        <w:t xml:space="preserve">, </w:t>
      </w:r>
      <w:r w:rsidR="00686144">
        <w:rPr>
          <w:i w:val="0"/>
          <w:color w:val="auto"/>
          <w:sz w:val="24"/>
          <w:szCs w:val="24"/>
        </w:rPr>
        <w:t>com mais de 2.000 peritos e 18.725 perícias realizadas</w:t>
      </w:r>
      <w:r w:rsidR="004270EB">
        <w:rPr>
          <w:i w:val="0"/>
          <w:color w:val="auto"/>
          <w:sz w:val="24"/>
          <w:szCs w:val="24"/>
        </w:rPr>
        <w:t xml:space="preserve">, </w:t>
      </w:r>
      <w:r w:rsidR="00FB032D">
        <w:rPr>
          <w:i w:val="0"/>
          <w:color w:val="auto"/>
          <w:sz w:val="24"/>
          <w:szCs w:val="24"/>
        </w:rPr>
        <w:t xml:space="preserve">o que resulta em um </w:t>
      </w:r>
      <w:r w:rsidR="004270EB">
        <w:rPr>
          <w:i w:val="0"/>
          <w:color w:val="auto"/>
          <w:sz w:val="24"/>
          <w:szCs w:val="24"/>
        </w:rPr>
        <w:t xml:space="preserve">acumulado de </w:t>
      </w:r>
      <w:r w:rsidR="004270EB" w:rsidRPr="004270EB">
        <w:rPr>
          <w:i w:val="0"/>
          <w:color w:val="auto"/>
          <w:sz w:val="24"/>
          <w:szCs w:val="24"/>
        </w:rPr>
        <w:t xml:space="preserve">2.034.915 </w:t>
      </w:r>
      <w:r w:rsidR="004270EB">
        <w:rPr>
          <w:i w:val="0"/>
          <w:color w:val="auto"/>
          <w:sz w:val="24"/>
          <w:szCs w:val="24"/>
        </w:rPr>
        <w:t>entre 14/09/2020 a 23/04/2021. Pontuou que o tempo médio de espera</w:t>
      </w:r>
      <w:r w:rsidR="00FB032D">
        <w:rPr>
          <w:i w:val="0"/>
          <w:color w:val="auto"/>
          <w:sz w:val="24"/>
          <w:szCs w:val="24"/>
        </w:rPr>
        <w:t>,</w:t>
      </w:r>
      <w:r w:rsidR="004270EB">
        <w:rPr>
          <w:i w:val="0"/>
          <w:color w:val="auto"/>
          <w:sz w:val="24"/>
          <w:szCs w:val="24"/>
        </w:rPr>
        <w:t xml:space="preserve"> para o agendamento da perícia</w:t>
      </w:r>
      <w:r w:rsidR="00FB032D">
        <w:rPr>
          <w:i w:val="0"/>
          <w:color w:val="auto"/>
          <w:sz w:val="24"/>
          <w:szCs w:val="24"/>
        </w:rPr>
        <w:t>,</w:t>
      </w:r>
      <w:r w:rsidR="004270EB">
        <w:rPr>
          <w:i w:val="0"/>
          <w:color w:val="auto"/>
          <w:sz w:val="24"/>
          <w:szCs w:val="24"/>
        </w:rPr>
        <w:t xml:space="preserve"> está em torno de 60 dias, o que é considerado ainda muito alto</w:t>
      </w:r>
      <w:r w:rsidR="00FB032D">
        <w:rPr>
          <w:i w:val="0"/>
          <w:color w:val="auto"/>
          <w:sz w:val="24"/>
          <w:szCs w:val="24"/>
        </w:rPr>
        <w:t>, porém</w:t>
      </w:r>
      <w:r w:rsidR="000C18CE">
        <w:rPr>
          <w:i w:val="0"/>
          <w:color w:val="auto"/>
          <w:sz w:val="24"/>
          <w:szCs w:val="24"/>
        </w:rPr>
        <w:t xml:space="preserve">afirmou que o INSS vem trabalhando </w:t>
      </w:r>
      <w:r w:rsidR="00FB032D">
        <w:rPr>
          <w:i w:val="0"/>
          <w:color w:val="auto"/>
          <w:sz w:val="24"/>
          <w:szCs w:val="24"/>
        </w:rPr>
        <w:t>para</w:t>
      </w:r>
      <w:r w:rsidR="000C18CE">
        <w:rPr>
          <w:i w:val="0"/>
          <w:color w:val="auto"/>
          <w:sz w:val="24"/>
          <w:szCs w:val="24"/>
        </w:rPr>
        <w:t xml:space="preserve"> diminu</w:t>
      </w:r>
      <w:r w:rsidR="00135CD1">
        <w:rPr>
          <w:i w:val="0"/>
          <w:color w:val="auto"/>
          <w:sz w:val="24"/>
          <w:szCs w:val="24"/>
        </w:rPr>
        <w:t>í-lo</w:t>
      </w:r>
      <w:r w:rsidR="000C18CE">
        <w:rPr>
          <w:i w:val="0"/>
          <w:color w:val="auto"/>
          <w:sz w:val="24"/>
          <w:szCs w:val="24"/>
        </w:rPr>
        <w:t>.</w:t>
      </w:r>
      <w:r w:rsidR="002B7455">
        <w:rPr>
          <w:i w:val="0"/>
          <w:color w:val="auto"/>
          <w:sz w:val="24"/>
          <w:szCs w:val="24"/>
        </w:rPr>
        <w:t xml:space="preserve"> Finalizada a apresentação, o Sr. </w:t>
      </w:r>
      <w:r w:rsidR="00CB09C6">
        <w:rPr>
          <w:i w:val="0"/>
          <w:color w:val="auto"/>
          <w:sz w:val="24"/>
          <w:szCs w:val="24"/>
        </w:rPr>
        <w:t>Presidente</w:t>
      </w:r>
      <w:r w:rsidR="002B7455">
        <w:rPr>
          <w:i w:val="0"/>
          <w:color w:val="auto"/>
          <w:sz w:val="24"/>
          <w:szCs w:val="24"/>
        </w:rPr>
        <w:t xml:space="preserve"> franqueou a palavra aos conselheiros. Iniciando os debates, o Sr.</w:t>
      </w:r>
      <w:r w:rsidR="00965750" w:rsidRPr="00965750">
        <w:t xml:space="preserve"> </w:t>
      </w:r>
      <w:r w:rsidR="00965750" w:rsidRPr="00965750">
        <w:rPr>
          <w:i w:val="0"/>
          <w:color w:val="auto"/>
          <w:sz w:val="24"/>
          <w:szCs w:val="24"/>
        </w:rPr>
        <w:t>Fernando Antônio Duarte Dantas</w:t>
      </w:r>
      <w:r w:rsidR="002B7455">
        <w:rPr>
          <w:i w:val="0"/>
          <w:color w:val="auto"/>
          <w:sz w:val="24"/>
          <w:szCs w:val="24"/>
        </w:rPr>
        <w:t xml:space="preserve"> pediu esclarecimentos sobre o modo de realização da análise remota e sobre o tempo de espera das perícias presenciais.</w:t>
      </w:r>
      <w:r w:rsidR="00965750">
        <w:rPr>
          <w:i w:val="0"/>
          <w:color w:val="auto"/>
          <w:sz w:val="24"/>
          <w:szCs w:val="24"/>
        </w:rPr>
        <w:t xml:space="preserve"> Na sequência, o Sr. Evandro José Morello parabenizou o Governo, </w:t>
      </w:r>
      <w:r w:rsidR="00135CD1">
        <w:rPr>
          <w:i w:val="0"/>
          <w:color w:val="auto"/>
          <w:sz w:val="24"/>
          <w:szCs w:val="24"/>
        </w:rPr>
        <w:t xml:space="preserve">por meio </w:t>
      </w:r>
      <w:r w:rsidR="00965750">
        <w:rPr>
          <w:i w:val="0"/>
          <w:color w:val="auto"/>
          <w:sz w:val="24"/>
          <w:szCs w:val="24"/>
        </w:rPr>
        <w:t>da Secretaria Especial de Previdência</w:t>
      </w:r>
      <w:r w:rsidR="00FB032D">
        <w:rPr>
          <w:i w:val="0"/>
          <w:color w:val="auto"/>
          <w:sz w:val="24"/>
          <w:szCs w:val="24"/>
        </w:rPr>
        <w:t>,</w:t>
      </w:r>
      <w:r w:rsidR="00965750">
        <w:rPr>
          <w:i w:val="0"/>
          <w:color w:val="auto"/>
          <w:sz w:val="24"/>
          <w:szCs w:val="24"/>
        </w:rPr>
        <w:t xml:space="preserve"> pela bela iniciativa, ressaltou as dificuldades enfrentadas pelo segurado especial</w:t>
      </w:r>
      <w:r w:rsidR="00FB032D">
        <w:rPr>
          <w:i w:val="0"/>
          <w:color w:val="auto"/>
          <w:sz w:val="24"/>
          <w:szCs w:val="24"/>
        </w:rPr>
        <w:t>,</w:t>
      </w:r>
      <w:r w:rsidR="00965750">
        <w:rPr>
          <w:i w:val="0"/>
          <w:color w:val="auto"/>
          <w:sz w:val="24"/>
          <w:szCs w:val="24"/>
        </w:rPr>
        <w:t xml:space="preserve"> por ocasião do envio da documentação e comprovação da condição de segurado especial e</w:t>
      </w:r>
      <w:r w:rsidR="00FB032D">
        <w:rPr>
          <w:i w:val="0"/>
          <w:color w:val="auto"/>
          <w:sz w:val="24"/>
          <w:szCs w:val="24"/>
        </w:rPr>
        <w:t>,</w:t>
      </w:r>
      <w:r w:rsidR="00965750">
        <w:rPr>
          <w:i w:val="0"/>
          <w:color w:val="auto"/>
          <w:sz w:val="24"/>
          <w:szCs w:val="24"/>
        </w:rPr>
        <w:t xml:space="preserve"> indagou se seria possível aprimorar as ferramentas do "Meu INSS" e GERID</w:t>
      </w:r>
      <w:r w:rsidR="00135CD1">
        <w:rPr>
          <w:i w:val="0"/>
          <w:color w:val="auto"/>
          <w:sz w:val="24"/>
          <w:szCs w:val="24"/>
        </w:rPr>
        <w:t>,</w:t>
      </w:r>
      <w:r w:rsidR="00965750">
        <w:rPr>
          <w:i w:val="0"/>
          <w:color w:val="auto"/>
          <w:sz w:val="24"/>
          <w:szCs w:val="24"/>
        </w:rPr>
        <w:t xml:space="preserve"> visando agilizar esse procedimento.</w:t>
      </w:r>
      <w:r w:rsidR="00F63369">
        <w:rPr>
          <w:i w:val="0"/>
          <w:color w:val="auto"/>
          <w:sz w:val="24"/>
          <w:szCs w:val="24"/>
        </w:rPr>
        <w:t xml:space="preserve"> Esclarecendo o ponto levantado pelo Sr. </w:t>
      </w:r>
      <w:r w:rsidR="00F63369" w:rsidRPr="00F63369">
        <w:rPr>
          <w:i w:val="0"/>
          <w:color w:val="auto"/>
          <w:sz w:val="24"/>
          <w:szCs w:val="24"/>
        </w:rPr>
        <w:t>Fernando Antônio Duarte Dantas</w:t>
      </w:r>
      <w:r w:rsidR="00F63369">
        <w:rPr>
          <w:i w:val="0"/>
          <w:color w:val="auto"/>
          <w:sz w:val="24"/>
          <w:szCs w:val="24"/>
        </w:rPr>
        <w:t>, o Sr. Eduardo de Oliveira Magalhães explicou que o tempo de espera</w:t>
      </w:r>
      <w:r w:rsidR="00FB032D">
        <w:rPr>
          <w:i w:val="0"/>
          <w:color w:val="auto"/>
          <w:sz w:val="24"/>
          <w:szCs w:val="24"/>
        </w:rPr>
        <w:t>, de</w:t>
      </w:r>
      <w:r w:rsidR="00F63369">
        <w:rPr>
          <w:i w:val="0"/>
          <w:color w:val="auto"/>
          <w:sz w:val="24"/>
          <w:szCs w:val="24"/>
        </w:rPr>
        <w:t xml:space="preserve"> 60 e 90 dias, diz respeito </w:t>
      </w:r>
      <w:r w:rsidR="00135CD1">
        <w:rPr>
          <w:i w:val="0"/>
          <w:color w:val="auto"/>
          <w:sz w:val="24"/>
          <w:szCs w:val="24"/>
        </w:rPr>
        <w:t>à</w:t>
      </w:r>
      <w:r w:rsidR="00F63369">
        <w:rPr>
          <w:i w:val="0"/>
          <w:color w:val="auto"/>
          <w:sz w:val="24"/>
          <w:szCs w:val="24"/>
        </w:rPr>
        <w:t>quelas unidades mais afastadas e que, geralmente, já recebiam demandas de localidades não contempladas com o serviço de perícia médica, e lembrou que a alteração do parágrafo 5º</w:t>
      </w:r>
      <w:r w:rsidR="00135CD1">
        <w:rPr>
          <w:i w:val="0"/>
          <w:color w:val="auto"/>
          <w:sz w:val="24"/>
          <w:szCs w:val="24"/>
        </w:rPr>
        <w:t>,</w:t>
      </w:r>
      <w:r w:rsidR="00F63369">
        <w:rPr>
          <w:i w:val="0"/>
          <w:color w:val="auto"/>
          <w:sz w:val="24"/>
          <w:szCs w:val="24"/>
        </w:rPr>
        <w:t xml:space="preserve"> da Portaria Conjunta 32/2021</w:t>
      </w:r>
      <w:r w:rsidR="00135CD1">
        <w:rPr>
          <w:i w:val="0"/>
          <w:color w:val="auto"/>
          <w:sz w:val="24"/>
          <w:szCs w:val="24"/>
        </w:rPr>
        <w:t>,</w:t>
      </w:r>
      <w:r w:rsidR="00F63369">
        <w:rPr>
          <w:i w:val="0"/>
          <w:color w:val="auto"/>
          <w:sz w:val="24"/>
          <w:szCs w:val="24"/>
        </w:rPr>
        <w:t xml:space="preserve"> permite desistir do requerimento já agendado e solicitar a análise da documentação médica, visando dar mais agilidade ao processo. Em resposta ao Sr. Evandro José Morello, o Sr. </w:t>
      </w:r>
      <w:r w:rsidR="00F63369" w:rsidRPr="00F63369">
        <w:rPr>
          <w:i w:val="0"/>
          <w:color w:val="auto"/>
          <w:sz w:val="24"/>
          <w:szCs w:val="24"/>
        </w:rPr>
        <w:t>Alessandro Roosevelt Silva Ribeiro</w:t>
      </w:r>
      <w:r w:rsidR="00F63369">
        <w:rPr>
          <w:i w:val="0"/>
          <w:color w:val="auto"/>
          <w:sz w:val="24"/>
          <w:szCs w:val="24"/>
        </w:rPr>
        <w:t xml:space="preserve"> salientou que essa demora é uma preocupação </w:t>
      </w:r>
      <w:r w:rsidR="00FB032D">
        <w:rPr>
          <w:i w:val="0"/>
          <w:color w:val="auto"/>
          <w:sz w:val="24"/>
          <w:szCs w:val="24"/>
        </w:rPr>
        <w:t xml:space="preserve">do INSS </w:t>
      </w:r>
      <w:r w:rsidR="00F63369">
        <w:rPr>
          <w:i w:val="0"/>
          <w:color w:val="auto"/>
          <w:sz w:val="24"/>
          <w:szCs w:val="24"/>
        </w:rPr>
        <w:t xml:space="preserve">e que </w:t>
      </w:r>
      <w:r w:rsidR="00004586">
        <w:rPr>
          <w:i w:val="0"/>
          <w:color w:val="auto"/>
          <w:sz w:val="24"/>
          <w:szCs w:val="24"/>
        </w:rPr>
        <w:t xml:space="preserve">estão sendo realizadas </w:t>
      </w:r>
      <w:r w:rsidR="00F63369">
        <w:rPr>
          <w:i w:val="0"/>
          <w:color w:val="auto"/>
          <w:sz w:val="24"/>
          <w:szCs w:val="24"/>
        </w:rPr>
        <w:t xml:space="preserve">mudanças </w:t>
      </w:r>
      <w:r w:rsidR="00004586">
        <w:rPr>
          <w:i w:val="0"/>
          <w:color w:val="auto"/>
          <w:sz w:val="24"/>
          <w:szCs w:val="24"/>
        </w:rPr>
        <w:t>no SABI visando uma maior celeridade. Solicitando a palavra, o Sr. Narlon Gutierre Nogueira salientou que o INSS teve o cuidado de conversar com o Conselho Federal de Medicina, para</w:t>
      </w:r>
      <w:r w:rsidR="00F63369">
        <w:rPr>
          <w:i w:val="0"/>
          <w:color w:val="auto"/>
          <w:sz w:val="24"/>
          <w:szCs w:val="24"/>
        </w:rPr>
        <w:t xml:space="preserve"> </w:t>
      </w:r>
      <w:r w:rsidR="00004586">
        <w:rPr>
          <w:i w:val="0"/>
          <w:color w:val="auto"/>
          <w:sz w:val="24"/>
          <w:szCs w:val="24"/>
        </w:rPr>
        <w:t xml:space="preserve">que os peritos médicos federais tivessem o respaldo </w:t>
      </w:r>
      <w:r w:rsidR="00004586" w:rsidRPr="00004586">
        <w:rPr>
          <w:i w:val="0"/>
          <w:color w:val="auto"/>
          <w:sz w:val="24"/>
          <w:szCs w:val="24"/>
        </w:rPr>
        <w:t>ponto de vista da compreensão ética de aplicação desse modelo</w:t>
      </w:r>
      <w:r w:rsidR="00004586">
        <w:rPr>
          <w:i w:val="0"/>
          <w:color w:val="auto"/>
          <w:sz w:val="24"/>
          <w:szCs w:val="24"/>
        </w:rPr>
        <w:t>, além do respaldo legal concedido pela Lei nº 14.131/2021</w:t>
      </w:r>
      <w:r w:rsidR="009F2417">
        <w:rPr>
          <w:i w:val="0"/>
          <w:color w:val="auto"/>
          <w:sz w:val="24"/>
          <w:szCs w:val="24"/>
        </w:rPr>
        <w:t>,</w:t>
      </w:r>
      <w:r w:rsidR="00004586">
        <w:rPr>
          <w:i w:val="0"/>
          <w:color w:val="auto"/>
          <w:sz w:val="24"/>
          <w:szCs w:val="24"/>
        </w:rPr>
        <w:t xml:space="preserve"> e pela Portaria </w:t>
      </w:r>
      <w:r w:rsidR="00135CD1">
        <w:rPr>
          <w:i w:val="0"/>
          <w:color w:val="auto"/>
          <w:sz w:val="24"/>
          <w:szCs w:val="24"/>
        </w:rPr>
        <w:t xml:space="preserve">Conjunta </w:t>
      </w:r>
      <w:r w:rsidR="00004586">
        <w:rPr>
          <w:i w:val="0"/>
          <w:color w:val="auto"/>
          <w:sz w:val="24"/>
          <w:szCs w:val="24"/>
        </w:rPr>
        <w:t>nº 32/2021</w:t>
      </w:r>
      <w:r w:rsidR="00135CD1">
        <w:rPr>
          <w:i w:val="0"/>
          <w:color w:val="auto"/>
          <w:sz w:val="24"/>
          <w:szCs w:val="24"/>
        </w:rPr>
        <w:t>,</w:t>
      </w:r>
      <w:r w:rsidR="00004586">
        <w:rPr>
          <w:i w:val="0"/>
          <w:color w:val="auto"/>
          <w:sz w:val="24"/>
          <w:szCs w:val="24"/>
        </w:rPr>
        <w:t xml:space="preserve"> da Secretaria Especial</w:t>
      </w:r>
      <w:r w:rsidR="003D20CA">
        <w:rPr>
          <w:i w:val="0"/>
          <w:color w:val="auto"/>
          <w:sz w:val="24"/>
          <w:szCs w:val="24"/>
        </w:rPr>
        <w:t xml:space="preserve">, e que </w:t>
      </w:r>
      <w:r w:rsidR="009F2417">
        <w:rPr>
          <w:i w:val="0"/>
          <w:color w:val="auto"/>
          <w:sz w:val="24"/>
          <w:szCs w:val="24"/>
        </w:rPr>
        <w:t>esse</w:t>
      </w:r>
      <w:r w:rsidR="006D22D7">
        <w:rPr>
          <w:i w:val="0"/>
          <w:color w:val="auto"/>
          <w:sz w:val="24"/>
          <w:szCs w:val="24"/>
        </w:rPr>
        <w:t xml:space="preserve"> </w:t>
      </w:r>
      <w:r w:rsidR="003D20CA">
        <w:rPr>
          <w:i w:val="0"/>
          <w:color w:val="auto"/>
          <w:sz w:val="24"/>
          <w:szCs w:val="24"/>
        </w:rPr>
        <w:t xml:space="preserve">é </w:t>
      </w:r>
      <w:r w:rsidR="006D22D7">
        <w:rPr>
          <w:i w:val="0"/>
          <w:color w:val="auto"/>
          <w:sz w:val="24"/>
          <w:szCs w:val="24"/>
        </w:rPr>
        <w:t xml:space="preserve">um processo de </w:t>
      </w:r>
      <w:r w:rsidR="003D20CA">
        <w:rPr>
          <w:i w:val="0"/>
          <w:color w:val="auto"/>
          <w:sz w:val="24"/>
          <w:szCs w:val="24"/>
        </w:rPr>
        <w:t xml:space="preserve">grande </w:t>
      </w:r>
      <w:r w:rsidR="006D22D7">
        <w:rPr>
          <w:i w:val="0"/>
          <w:color w:val="auto"/>
          <w:sz w:val="24"/>
          <w:szCs w:val="24"/>
        </w:rPr>
        <w:t>aprendizado para Previdência Social, Perícia Médica e INSS</w:t>
      </w:r>
      <w:r w:rsidR="009F2417">
        <w:rPr>
          <w:i w:val="0"/>
          <w:color w:val="auto"/>
          <w:sz w:val="24"/>
          <w:szCs w:val="24"/>
        </w:rPr>
        <w:t xml:space="preserve">, visando o </w:t>
      </w:r>
      <w:r w:rsidR="006D22D7">
        <w:rPr>
          <w:i w:val="0"/>
          <w:color w:val="auto"/>
          <w:sz w:val="24"/>
          <w:szCs w:val="24"/>
        </w:rPr>
        <w:t xml:space="preserve">melhor atendimento dos segurados. Na sequência, o Sr. </w:t>
      </w:r>
      <w:r w:rsidR="00CB09C6">
        <w:rPr>
          <w:i w:val="0"/>
          <w:color w:val="auto"/>
          <w:sz w:val="24"/>
          <w:szCs w:val="24"/>
        </w:rPr>
        <w:t>Presidente</w:t>
      </w:r>
      <w:r w:rsidR="006D22D7">
        <w:rPr>
          <w:i w:val="0"/>
          <w:color w:val="auto"/>
          <w:sz w:val="24"/>
          <w:szCs w:val="24"/>
        </w:rPr>
        <w:t xml:space="preserve"> lembrou que </w:t>
      </w:r>
      <w:r w:rsidR="003D20CA">
        <w:rPr>
          <w:i w:val="0"/>
          <w:color w:val="auto"/>
          <w:sz w:val="24"/>
          <w:szCs w:val="24"/>
        </w:rPr>
        <w:t xml:space="preserve">ser </w:t>
      </w:r>
      <w:r w:rsidR="006D22D7">
        <w:rPr>
          <w:i w:val="0"/>
          <w:color w:val="auto"/>
          <w:sz w:val="24"/>
          <w:szCs w:val="24"/>
        </w:rPr>
        <w:t>esse um processo contínuo e que todos os serviços estão sendo repensados</w:t>
      </w:r>
      <w:r w:rsidR="003D20CA">
        <w:rPr>
          <w:i w:val="0"/>
          <w:color w:val="auto"/>
          <w:sz w:val="24"/>
          <w:szCs w:val="24"/>
        </w:rPr>
        <w:t>,</w:t>
      </w:r>
      <w:r w:rsidR="006D22D7">
        <w:rPr>
          <w:i w:val="0"/>
          <w:color w:val="auto"/>
          <w:sz w:val="24"/>
          <w:szCs w:val="24"/>
        </w:rPr>
        <w:t xml:space="preserve"> visando o aprimoramento e envolv</w:t>
      </w:r>
      <w:r w:rsidR="003D20CA">
        <w:rPr>
          <w:i w:val="0"/>
          <w:color w:val="auto"/>
          <w:sz w:val="24"/>
          <w:szCs w:val="24"/>
        </w:rPr>
        <w:t xml:space="preserve">imento de </w:t>
      </w:r>
      <w:r w:rsidR="006D22D7">
        <w:rPr>
          <w:i w:val="0"/>
          <w:color w:val="auto"/>
          <w:sz w:val="24"/>
          <w:szCs w:val="24"/>
        </w:rPr>
        <w:t xml:space="preserve">diversos atores no âmbito do INSS, Perícia Médica, </w:t>
      </w:r>
      <w:r w:rsidR="00135CD1">
        <w:rPr>
          <w:i w:val="0"/>
          <w:color w:val="auto"/>
          <w:sz w:val="24"/>
          <w:szCs w:val="24"/>
        </w:rPr>
        <w:t xml:space="preserve">Ordem dos Advogados do Brasil </w:t>
      </w:r>
      <w:r w:rsidR="003D20CA">
        <w:rPr>
          <w:i w:val="0"/>
          <w:color w:val="auto"/>
          <w:sz w:val="24"/>
          <w:szCs w:val="24"/>
        </w:rPr>
        <w:t>(</w:t>
      </w:r>
      <w:r w:rsidR="006D22D7">
        <w:rPr>
          <w:i w:val="0"/>
          <w:color w:val="auto"/>
          <w:sz w:val="24"/>
          <w:szCs w:val="24"/>
        </w:rPr>
        <w:t>OAB</w:t>
      </w:r>
      <w:r w:rsidR="003D20CA">
        <w:rPr>
          <w:i w:val="0"/>
          <w:color w:val="auto"/>
          <w:sz w:val="24"/>
          <w:szCs w:val="24"/>
        </w:rPr>
        <w:t>)</w:t>
      </w:r>
      <w:r w:rsidR="006D22D7">
        <w:rPr>
          <w:i w:val="0"/>
          <w:color w:val="auto"/>
          <w:sz w:val="24"/>
          <w:szCs w:val="24"/>
        </w:rPr>
        <w:t xml:space="preserve">, </w:t>
      </w:r>
      <w:r w:rsidR="00135CD1">
        <w:rPr>
          <w:i w:val="0"/>
          <w:color w:val="auto"/>
          <w:sz w:val="24"/>
          <w:szCs w:val="24"/>
        </w:rPr>
        <w:t xml:space="preserve">e demais </w:t>
      </w:r>
      <w:r w:rsidR="006D22D7">
        <w:rPr>
          <w:i w:val="0"/>
          <w:color w:val="auto"/>
          <w:sz w:val="24"/>
          <w:szCs w:val="24"/>
        </w:rPr>
        <w:t xml:space="preserve">entidades </w:t>
      </w:r>
      <w:r w:rsidR="00135CD1">
        <w:rPr>
          <w:i w:val="0"/>
          <w:color w:val="auto"/>
          <w:sz w:val="24"/>
          <w:szCs w:val="24"/>
        </w:rPr>
        <w:t>por meio</w:t>
      </w:r>
      <w:r w:rsidR="006D22D7">
        <w:rPr>
          <w:i w:val="0"/>
          <w:color w:val="auto"/>
          <w:sz w:val="24"/>
          <w:szCs w:val="24"/>
        </w:rPr>
        <w:t xml:space="preserve"> dos acordos de cooperação, Governo Digital e o Governo</w:t>
      </w:r>
      <w:r w:rsidR="00135CD1">
        <w:rPr>
          <w:i w:val="0"/>
          <w:color w:val="auto"/>
          <w:sz w:val="24"/>
          <w:szCs w:val="24"/>
        </w:rPr>
        <w:t>,</w:t>
      </w:r>
      <w:r w:rsidR="006D22D7">
        <w:rPr>
          <w:i w:val="0"/>
          <w:color w:val="auto"/>
          <w:sz w:val="24"/>
          <w:szCs w:val="24"/>
        </w:rPr>
        <w:t xml:space="preserve"> como um todo. </w:t>
      </w:r>
      <w:r w:rsidR="0002390D">
        <w:rPr>
          <w:i w:val="0"/>
          <w:color w:val="auto"/>
          <w:sz w:val="24"/>
          <w:szCs w:val="24"/>
        </w:rPr>
        <w:t xml:space="preserve">Ato contínuo, o Sr. </w:t>
      </w:r>
      <w:r w:rsidR="0002390D" w:rsidRPr="0002390D">
        <w:rPr>
          <w:i w:val="0"/>
          <w:color w:val="auto"/>
          <w:sz w:val="24"/>
          <w:szCs w:val="24"/>
        </w:rPr>
        <w:t xml:space="preserve">Leonardo José Rolim </w:t>
      </w:r>
      <w:r w:rsidR="0002390D" w:rsidRPr="0002390D">
        <w:rPr>
          <w:i w:val="0"/>
          <w:color w:val="auto"/>
          <w:sz w:val="24"/>
          <w:szCs w:val="24"/>
        </w:rPr>
        <w:lastRenderedPageBreak/>
        <w:t>Guimarães</w:t>
      </w:r>
      <w:r w:rsidR="0002390D">
        <w:rPr>
          <w:i w:val="0"/>
          <w:color w:val="auto"/>
          <w:sz w:val="24"/>
          <w:szCs w:val="24"/>
        </w:rPr>
        <w:t xml:space="preserve"> aclarou que o INSS conta</w:t>
      </w:r>
      <w:r w:rsidR="00135CD1">
        <w:rPr>
          <w:i w:val="0"/>
          <w:color w:val="auto"/>
          <w:sz w:val="24"/>
          <w:szCs w:val="24"/>
        </w:rPr>
        <w:t>,</w:t>
      </w:r>
      <w:r w:rsidR="0002390D">
        <w:rPr>
          <w:i w:val="0"/>
          <w:color w:val="auto"/>
          <w:sz w:val="24"/>
          <w:szCs w:val="24"/>
        </w:rPr>
        <w:t xml:space="preserve"> no momento</w:t>
      </w:r>
      <w:r w:rsidR="00135CD1">
        <w:rPr>
          <w:i w:val="0"/>
          <w:color w:val="auto"/>
          <w:sz w:val="24"/>
          <w:szCs w:val="24"/>
        </w:rPr>
        <w:t>,</w:t>
      </w:r>
      <w:r w:rsidR="0002390D">
        <w:rPr>
          <w:i w:val="0"/>
          <w:color w:val="auto"/>
          <w:sz w:val="24"/>
          <w:szCs w:val="24"/>
        </w:rPr>
        <w:t xml:space="preserve"> com 1.136 agências </w:t>
      </w:r>
      <w:r w:rsidR="003D20CA">
        <w:rPr>
          <w:i w:val="0"/>
          <w:color w:val="auto"/>
          <w:sz w:val="24"/>
          <w:szCs w:val="24"/>
        </w:rPr>
        <w:t>em funciomanto normal</w:t>
      </w:r>
      <w:r w:rsidR="0002390D">
        <w:rPr>
          <w:i w:val="0"/>
          <w:color w:val="auto"/>
          <w:sz w:val="24"/>
          <w:szCs w:val="24"/>
        </w:rPr>
        <w:t>, obedecendo os decretos locais</w:t>
      </w:r>
      <w:r w:rsidR="003D20CA">
        <w:rPr>
          <w:i w:val="0"/>
          <w:color w:val="auto"/>
          <w:sz w:val="24"/>
          <w:szCs w:val="24"/>
        </w:rPr>
        <w:t xml:space="preserve">; que </w:t>
      </w:r>
      <w:r w:rsidR="00135CD1">
        <w:rPr>
          <w:i w:val="0"/>
          <w:color w:val="auto"/>
          <w:sz w:val="24"/>
          <w:szCs w:val="24"/>
        </w:rPr>
        <w:t>estão</w:t>
      </w:r>
      <w:r w:rsidR="0002390D">
        <w:rPr>
          <w:i w:val="0"/>
          <w:color w:val="auto"/>
          <w:sz w:val="24"/>
          <w:szCs w:val="24"/>
        </w:rPr>
        <w:t xml:space="preserve"> trabalha</w:t>
      </w:r>
      <w:r w:rsidR="00135CD1">
        <w:rPr>
          <w:i w:val="0"/>
          <w:color w:val="auto"/>
          <w:sz w:val="24"/>
          <w:szCs w:val="24"/>
        </w:rPr>
        <w:t>ndo</w:t>
      </w:r>
      <w:r w:rsidR="0002390D">
        <w:rPr>
          <w:i w:val="0"/>
          <w:color w:val="auto"/>
          <w:sz w:val="24"/>
          <w:szCs w:val="24"/>
        </w:rPr>
        <w:t xml:space="preserve"> junto </w:t>
      </w:r>
      <w:r w:rsidR="00135CD1">
        <w:rPr>
          <w:i w:val="0"/>
          <w:color w:val="auto"/>
          <w:sz w:val="24"/>
          <w:szCs w:val="24"/>
        </w:rPr>
        <w:t>à</w:t>
      </w:r>
      <w:r w:rsidR="0002390D">
        <w:rPr>
          <w:i w:val="0"/>
          <w:color w:val="auto"/>
          <w:sz w:val="24"/>
          <w:szCs w:val="24"/>
        </w:rPr>
        <w:t xml:space="preserve"> </w:t>
      </w:r>
      <w:r w:rsidR="0002390D" w:rsidRPr="0002390D">
        <w:rPr>
          <w:i w:val="0"/>
          <w:color w:val="auto"/>
          <w:sz w:val="24"/>
          <w:szCs w:val="24"/>
        </w:rPr>
        <w:t xml:space="preserve">Secretaria de Previdência e </w:t>
      </w:r>
      <w:r w:rsidR="00135CD1">
        <w:rPr>
          <w:i w:val="0"/>
          <w:color w:val="auto"/>
          <w:sz w:val="24"/>
          <w:szCs w:val="24"/>
        </w:rPr>
        <w:t>a</w:t>
      </w:r>
      <w:r w:rsidR="0002390D" w:rsidRPr="0002390D">
        <w:rPr>
          <w:i w:val="0"/>
          <w:color w:val="auto"/>
          <w:sz w:val="24"/>
          <w:szCs w:val="24"/>
        </w:rPr>
        <w:t xml:space="preserve">o Ministério da Cidadania, desenvolvendo um conjunto de ações para acelerar o BPC, </w:t>
      </w:r>
      <w:r w:rsidR="0002390D">
        <w:rPr>
          <w:i w:val="0"/>
          <w:color w:val="auto"/>
          <w:sz w:val="24"/>
          <w:szCs w:val="24"/>
        </w:rPr>
        <w:t xml:space="preserve">benefício mais afetado na pandemia. Informou que o INSS está discutindo com o </w:t>
      </w:r>
      <w:r w:rsidR="0002390D" w:rsidRPr="0002390D">
        <w:rPr>
          <w:i w:val="0"/>
          <w:color w:val="auto"/>
          <w:sz w:val="24"/>
          <w:szCs w:val="24"/>
        </w:rPr>
        <w:t>Ministério Público Federal, Defensoria Pública da União</w:t>
      </w:r>
      <w:r w:rsidR="0002390D">
        <w:rPr>
          <w:i w:val="0"/>
          <w:color w:val="auto"/>
          <w:sz w:val="24"/>
          <w:szCs w:val="24"/>
        </w:rPr>
        <w:t>,</w:t>
      </w:r>
      <w:r w:rsidR="0002390D" w:rsidRPr="0002390D">
        <w:rPr>
          <w:i w:val="0"/>
          <w:color w:val="auto"/>
          <w:sz w:val="24"/>
          <w:szCs w:val="24"/>
        </w:rPr>
        <w:t xml:space="preserve"> Tribunal de Contas da União</w:t>
      </w:r>
      <w:r w:rsidR="0002390D">
        <w:rPr>
          <w:i w:val="0"/>
          <w:color w:val="auto"/>
          <w:sz w:val="24"/>
          <w:szCs w:val="24"/>
        </w:rPr>
        <w:t xml:space="preserve"> e com diversas outras instituições, </w:t>
      </w:r>
      <w:r w:rsidR="0002390D" w:rsidRPr="0002390D">
        <w:rPr>
          <w:i w:val="0"/>
          <w:color w:val="auto"/>
          <w:sz w:val="24"/>
          <w:szCs w:val="24"/>
        </w:rPr>
        <w:t>alternativas para acelerar o processo da realização das avaliações sociais</w:t>
      </w:r>
      <w:r w:rsidR="0002390D">
        <w:rPr>
          <w:i w:val="0"/>
          <w:color w:val="auto"/>
          <w:sz w:val="24"/>
          <w:szCs w:val="24"/>
        </w:rPr>
        <w:t>. Falou que a Portaria</w:t>
      </w:r>
      <w:r w:rsidR="0002390D" w:rsidRPr="0002390D">
        <w:t xml:space="preserve"> </w:t>
      </w:r>
      <w:r w:rsidR="0002390D" w:rsidRPr="0002390D">
        <w:rPr>
          <w:i w:val="0"/>
          <w:color w:val="auto"/>
          <w:sz w:val="24"/>
          <w:szCs w:val="24"/>
        </w:rPr>
        <w:t xml:space="preserve">Conjunta PRES/DGPA/DIRAT/DIRBEN/INSS </w:t>
      </w:r>
      <w:r w:rsidR="0002390D">
        <w:rPr>
          <w:i w:val="0"/>
          <w:color w:val="auto"/>
          <w:sz w:val="24"/>
          <w:szCs w:val="24"/>
        </w:rPr>
        <w:t>nº</w:t>
      </w:r>
      <w:r w:rsidR="0002390D" w:rsidRPr="0002390D">
        <w:rPr>
          <w:i w:val="0"/>
          <w:color w:val="auto"/>
          <w:sz w:val="24"/>
          <w:szCs w:val="24"/>
        </w:rPr>
        <w:t xml:space="preserve"> 11, </w:t>
      </w:r>
      <w:r w:rsidR="0002390D">
        <w:rPr>
          <w:i w:val="0"/>
          <w:color w:val="auto"/>
          <w:sz w:val="24"/>
          <w:szCs w:val="24"/>
        </w:rPr>
        <w:t>de</w:t>
      </w:r>
      <w:r w:rsidR="0002390D" w:rsidRPr="0002390D">
        <w:rPr>
          <w:i w:val="0"/>
          <w:color w:val="auto"/>
          <w:sz w:val="24"/>
          <w:szCs w:val="24"/>
        </w:rPr>
        <w:t xml:space="preserve"> 17 </w:t>
      </w:r>
      <w:r w:rsidR="0002390D">
        <w:rPr>
          <w:i w:val="0"/>
          <w:color w:val="auto"/>
          <w:sz w:val="24"/>
          <w:szCs w:val="24"/>
        </w:rPr>
        <w:t>de</w:t>
      </w:r>
      <w:r w:rsidR="0002390D" w:rsidRPr="0002390D">
        <w:rPr>
          <w:i w:val="0"/>
          <w:color w:val="auto"/>
          <w:sz w:val="24"/>
          <w:szCs w:val="24"/>
        </w:rPr>
        <w:t xml:space="preserve"> março de 2021</w:t>
      </w:r>
      <w:r w:rsidR="0002390D">
        <w:rPr>
          <w:i w:val="0"/>
          <w:color w:val="auto"/>
          <w:sz w:val="24"/>
          <w:szCs w:val="24"/>
        </w:rPr>
        <w:t>,</w:t>
      </w:r>
      <w:r w:rsidR="0002390D" w:rsidRPr="0002390D">
        <w:t xml:space="preserve"> </w:t>
      </w:r>
      <w:r w:rsidR="0002390D" w:rsidRPr="0002390D">
        <w:rPr>
          <w:i w:val="0"/>
          <w:color w:val="auto"/>
          <w:sz w:val="24"/>
          <w:szCs w:val="24"/>
        </w:rPr>
        <w:t>amplia em 20% a realização de avaliações sociais d</w:t>
      </w:r>
      <w:r w:rsidR="0002390D">
        <w:rPr>
          <w:i w:val="0"/>
          <w:color w:val="auto"/>
          <w:sz w:val="24"/>
          <w:szCs w:val="24"/>
        </w:rPr>
        <w:t>os</w:t>
      </w:r>
      <w:r w:rsidR="0002390D" w:rsidRPr="0002390D">
        <w:rPr>
          <w:i w:val="0"/>
          <w:color w:val="auto"/>
          <w:sz w:val="24"/>
          <w:szCs w:val="24"/>
        </w:rPr>
        <w:t xml:space="preserve"> assistentes sociais que estão em atividade presencial, </w:t>
      </w:r>
      <w:r w:rsidR="0002390D">
        <w:rPr>
          <w:i w:val="0"/>
          <w:color w:val="auto"/>
          <w:sz w:val="24"/>
          <w:szCs w:val="24"/>
        </w:rPr>
        <w:t>e citou a criação de</w:t>
      </w:r>
      <w:r w:rsidR="0002390D" w:rsidRPr="0002390D">
        <w:rPr>
          <w:i w:val="0"/>
          <w:color w:val="auto"/>
          <w:sz w:val="24"/>
          <w:szCs w:val="24"/>
        </w:rPr>
        <w:t xml:space="preserve"> uma central especializada em análise do BPC</w:t>
      </w:r>
      <w:r w:rsidR="00135CD1">
        <w:rPr>
          <w:i w:val="0"/>
          <w:color w:val="auto"/>
          <w:sz w:val="24"/>
          <w:szCs w:val="24"/>
        </w:rPr>
        <w:t>.</w:t>
      </w:r>
      <w:r w:rsidR="000615B5">
        <w:rPr>
          <w:i w:val="0"/>
          <w:color w:val="auto"/>
          <w:sz w:val="24"/>
          <w:szCs w:val="24"/>
        </w:rPr>
        <w:t xml:space="preserve"> </w:t>
      </w:r>
      <w:r w:rsidR="00135CD1">
        <w:rPr>
          <w:i w:val="0"/>
          <w:color w:val="auto"/>
          <w:sz w:val="24"/>
          <w:szCs w:val="24"/>
        </w:rPr>
        <w:t xml:space="preserve">Concluiu </w:t>
      </w:r>
      <w:r w:rsidR="000615B5">
        <w:rPr>
          <w:i w:val="0"/>
          <w:color w:val="auto"/>
          <w:sz w:val="24"/>
          <w:szCs w:val="24"/>
        </w:rPr>
        <w:t xml:space="preserve">que o processo ainda está longe do ideal, mas destacou que as medidas que estão sendo adotadas vêm contribuindo para a redução do represamento. Dando sequência </w:t>
      </w:r>
      <w:r w:rsidR="00135CD1">
        <w:rPr>
          <w:i w:val="0"/>
          <w:color w:val="auto"/>
          <w:sz w:val="24"/>
          <w:szCs w:val="24"/>
        </w:rPr>
        <w:t>à</w:t>
      </w:r>
      <w:r w:rsidR="000615B5">
        <w:rPr>
          <w:i w:val="0"/>
          <w:color w:val="auto"/>
          <w:sz w:val="24"/>
          <w:szCs w:val="24"/>
        </w:rPr>
        <w:t xml:space="preserve"> pauta, o Sr. </w:t>
      </w:r>
      <w:r w:rsidR="00CB09C6">
        <w:rPr>
          <w:i w:val="0"/>
          <w:color w:val="auto"/>
          <w:sz w:val="24"/>
          <w:szCs w:val="24"/>
        </w:rPr>
        <w:t>Presidente</w:t>
      </w:r>
      <w:r w:rsidR="000615B5">
        <w:rPr>
          <w:i w:val="0"/>
          <w:color w:val="auto"/>
          <w:sz w:val="24"/>
          <w:szCs w:val="24"/>
        </w:rPr>
        <w:t xml:space="preserve"> chamou o quinto e último ponto: </w:t>
      </w:r>
      <w:r w:rsidR="000615B5" w:rsidRPr="000615B5">
        <w:rPr>
          <w:i w:val="0"/>
          <w:color w:val="auto"/>
          <w:sz w:val="24"/>
          <w:szCs w:val="24"/>
        </w:rPr>
        <w:t>Informações sobre o orçamento do RGPS e INSS na Lei Orçamentária Anual – LOA 2021</w:t>
      </w:r>
      <w:r w:rsidR="000615B5">
        <w:rPr>
          <w:i w:val="0"/>
          <w:color w:val="auto"/>
          <w:sz w:val="24"/>
          <w:szCs w:val="24"/>
        </w:rPr>
        <w:t>.</w:t>
      </w:r>
      <w:r w:rsidR="00636F30">
        <w:rPr>
          <w:i w:val="0"/>
          <w:color w:val="auto"/>
          <w:sz w:val="24"/>
          <w:szCs w:val="24"/>
        </w:rPr>
        <w:t xml:space="preserve"> Em breve introdução, o Sr. Narlon Gutierre Nogueira falou que o tema “despesas previdenciárias” esteve em bastante evidências </w:t>
      </w:r>
      <w:r w:rsidR="00E4017A">
        <w:rPr>
          <w:i w:val="0"/>
          <w:color w:val="auto"/>
          <w:sz w:val="24"/>
          <w:szCs w:val="24"/>
        </w:rPr>
        <w:t>n</w:t>
      </w:r>
      <w:r w:rsidR="00636F30">
        <w:rPr>
          <w:i w:val="0"/>
          <w:color w:val="auto"/>
          <w:sz w:val="24"/>
          <w:szCs w:val="24"/>
        </w:rPr>
        <w:t xml:space="preserve">o contexto da LOA sancionada pelo </w:t>
      </w:r>
      <w:r w:rsidR="00135CD1">
        <w:rPr>
          <w:i w:val="0"/>
          <w:color w:val="auto"/>
          <w:sz w:val="24"/>
          <w:szCs w:val="24"/>
        </w:rPr>
        <w:t xml:space="preserve">Presidente </w:t>
      </w:r>
      <w:r w:rsidR="00636F30">
        <w:rPr>
          <w:i w:val="0"/>
          <w:color w:val="auto"/>
          <w:sz w:val="24"/>
          <w:szCs w:val="24"/>
        </w:rPr>
        <w:t xml:space="preserve">de </w:t>
      </w:r>
      <w:r w:rsidR="00135CD1">
        <w:rPr>
          <w:i w:val="0"/>
          <w:color w:val="auto"/>
          <w:sz w:val="24"/>
          <w:szCs w:val="24"/>
        </w:rPr>
        <w:t xml:space="preserve">República </w:t>
      </w:r>
      <w:r w:rsidR="00636F30">
        <w:rPr>
          <w:i w:val="0"/>
          <w:color w:val="auto"/>
          <w:sz w:val="24"/>
          <w:szCs w:val="24"/>
        </w:rPr>
        <w:t xml:space="preserve">em 23/04/2021. Explicou que o orçamento previdenciário é feito em etapas, sendo que as projeções que instruem a </w:t>
      </w:r>
      <w:r w:rsidR="00E4017A">
        <w:rPr>
          <w:i w:val="0"/>
          <w:color w:val="auto"/>
          <w:sz w:val="24"/>
          <w:szCs w:val="24"/>
        </w:rPr>
        <w:t>Lei de Diretrizes Orçamentárias (</w:t>
      </w:r>
      <w:r w:rsidR="00636F30">
        <w:rPr>
          <w:i w:val="0"/>
          <w:color w:val="auto"/>
          <w:sz w:val="24"/>
          <w:szCs w:val="24"/>
        </w:rPr>
        <w:t>LDO</w:t>
      </w:r>
      <w:r w:rsidR="00E4017A">
        <w:rPr>
          <w:i w:val="0"/>
          <w:color w:val="auto"/>
          <w:sz w:val="24"/>
          <w:szCs w:val="24"/>
        </w:rPr>
        <w:t>)</w:t>
      </w:r>
      <w:r w:rsidR="00636F30">
        <w:rPr>
          <w:i w:val="0"/>
          <w:color w:val="auto"/>
          <w:sz w:val="24"/>
          <w:szCs w:val="24"/>
        </w:rPr>
        <w:t>, são envi</w:t>
      </w:r>
      <w:r w:rsidR="00135CD1">
        <w:rPr>
          <w:i w:val="0"/>
          <w:color w:val="auto"/>
          <w:sz w:val="24"/>
          <w:szCs w:val="24"/>
        </w:rPr>
        <w:t>a</w:t>
      </w:r>
      <w:r w:rsidR="00636F30">
        <w:rPr>
          <w:i w:val="0"/>
          <w:color w:val="auto"/>
          <w:sz w:val="24"/>
          <w:szCs w:val="24"/>
        </w:rPr>
        <w:t xml:space="preserve">das normalmente em março; </w:t>
      </w:r>
      <w:r w:rsidR="00135CD1">
        <w:rPr>
          <w:i w:val="0"/>
          <w:color w:val="auto"/>
          <w:sz w:val="24"/>
          <w:szCs w:val="24"/>
        </w:rPr>
        <w:t xml:space="preserve">que </w:t>
      </w:r>
      <w:r w:rsidR="00636F30">
        <w:rPr>
          <w:i w:val="0"/>
          <w:color w:val="auto"/>
          <w:sz w:val="24"/>
          <w:szCs w:val="24"/>
        </w:rPr>
        <w:t xml:space="preserve">entre o final de junho e início de julho, são feitas as projeções para a Projeto de Lei </w:t>
      </w:r>
      <w:r w:rsidR="00733AAD">
        <w:rPr>
          <w:i w:val="0"/>
          <w:color w:val="auto"/>
          <w:sz w:val="24"/>
          <w:szCs w:val="24"/>
        </w:rPr>
        <w:t xml:space="preserve">Orçamentário Anual </w:t>
      </w:r>
      <w:r w:rsidR="00E4017A">
        <w:rPr>
          <w:i w:val="0"/>
          <w:color w:val="auto"/>
          <w:sz w:val="24"/>
          <w:szCs w:val="24"/>
        </w:rPr>
        <w:t xml:space="preserve">(PLOA) </w:t>
      </w:r>
      <w:r w:rsidR="00733AAD">
        <w:rPr>
          <w:i w:val="0"/>
          <w:color w:val="auto"/>
          <w:sz w:val="24"/>
          <w:szCs w:val="24"/>
        </w:rPr>
        <w:t xml:space="preserve">do exercício seguinte, projeções </w:t>
      </w:r>
      <w:r w:rsidR="003917AB">
        <w:rPr>
          <w:i w:val="0"/>
          <w:color w:val="auto"/>
          <w:sz w:val="24"/>
          <w:szCs w:val="24"/>
        </w:rPr>
        <w:t xml:space="preserve">essas </w:t>
      </w:r>
      <w:r w:rsidR="00733AAD">
        <w:rPr>
          <w:i w:val="0"/>
          <w:color w:val="auto"/>
          <w:sz w:val="24"/>
          <w:szCs w:val="24"/>
        </w:rPr>
        <w:t xml:space="preserve">que servem de base para a </w:t>
      </w:r>
      <w:r w:rsidR="00733AAD" w:rsidRPr="00733AAD">
        <w:rPr>
          <w:i w:val="0"/>
          <w:color w:val="auto"/>
          <w:sz w:val="24"/>
          <w:szCs w:val="24"/>
        </w:rPr>
        <w:t>Secretaria de Orçamento Federal</w:t>
      </w:r>
      <w:r w:rsidR="00E4017A">
        <w:rPr>
          <w:i w:val="0"/>
          <w:color w:val="auto"/>
          <w:sz w:val="24"/>
          <w:szCs w:val="24"/>
        </w:rPr>
        <w:t xml:space="preserve"> (SOF)</w:t>
      </w:r>
      <w:r w:rsidR="00733AAD">
        <w:rPr>
          <w:i w:val="0"/>
          <w:color w:val="auto"/>
          <w:sz w:val="24"/>
          <w:szCs w:val="24"/>
        </w:rPr>
        <w:t xml:space="preserve">, apresentar a PLOA </w:t>
      </w:r>
      <w:r w:rsidR="00B523C0">
        <w:rPr>
          <w:i w:val="0"/>
          <w:color w:val="auto"/>
          <w:sz w:val="24"/>
          <w:szCs w:val="24"/>
        </w:rPr>
        <w:t xml:space="preserve">em </w:t>
      </w:r>
      <w:r w:rsidR="00733AAD">
        <w:rPr>
          <w:i w:val="0"/>
          <w:color w:val="auto"/>
          <w:sz w:val="24"/>
          <w:szCs w:val="24"/>
        </w:rPr>
        <w:t>agosto</w:t>
      </w:r>
      <w:r w:rsidR="00B523C0">
        <w:rPr>
          <w:i w:val="0"/>
          <w:color w:val="auto"/>
          <w:sz w:val="24"/>
          <w:szCs w:val="24"/>
        </w:rPr>
        <w:t>; falou que</w:t>
      </w:r>
      <w:r w:rsidR="00E4017A">
        <w:rPr>
          <w:i w:val="0"/>
          <w:color w:val="auto"/>
          <w:sz w:val="24"/>
          <w:szCs w:val="24"/>
        </w:rPr>
        <w:t>,</w:t>
      </w:r>
      <w:r w:rsidR="00B523C0">
        <w:rPr>
          <w:i w:val="0"/>
          <w:color w:val="auto"/>
          <w:sz w:val="24"/>
          <w:szCs w:val="24"/>
        </w:rPr>
        <w:t xml:space="preserve"> semestralmente, são realizadas revisões baseadas na evolução do orçamento das despesas, permitindo que sejam feitas adequações nessas projeções. Lembrou</w:t>
      </w:r>
      <w:r w:rsidR="007842D6">
        <w:rPr>
          <w:i w:val="0"/>
          <w:color w:val="auto"/>
          <w:sz w:val="24"/>
          <w:szCs w:val="24"/>
        </w:rPr>
        <w:t>,</w:t>
      </w:r>
      <w:r w:rsidR="00B523C0">
        <w:rPr>
          <w:i w:val="0"/>
          <w:color w:val="auto"/>
          <w:sz w:val="24"/>
          <w:szCs w:val="24"/>
        </w:rPr>
        <w:t xml:space="preserve"> também, que são realizadas outras projeções financeiras</w:t>
      </w:r>
      <w:r w:rsidR="007842D6">
        <w:rPr>
          <w:i w:val="0"/>
          <w:color w:val="auto"/>
          <w:sz w:val="24"/>
          <w:szCs w:val="24"/>
        </w:rPr>
        <w:t>,</w:t>
      </w:r>
      <w:r w:rsidR="00B523C0">
        <w:rPr>
          <w:i w:val="0"/>
          <w:color w:val="auto"/>
          <w:sz w:val="24"/>
          <w:szCs w:val="24"/>
        </w:rPr>
        <w:t xml:space="preserve"> com enfoque no orçamento</w:t>
      </w:r>
      <w:r w:rsidR="007842D6">
        <w:rPr>
          <w:i w:val="0"/>
          <w:color w:val="auto"/>
          <w:sz w:val="24"/>
          <w:szCs w:val="24"/>
        </w:rPr>
        <w:t>,</w:t>
      </w:r>
      <w:r w:rsidR="00B523C0">
        <w:rPr>
          <w:i w:val="0"/>
          <w:color w:val="auto"/>
          <w:sz w:val="24"/>
          <w:szCs w:val="24"/>
        </w:rPr>
        <w:t xml:space="preserve"> sob responsabilidade do INSS e da Secretaria de Previdência. Pontuou </w:t>
      </w:r>
      <w:r w:rsidR="007842D6">
        <w:rPr>
          <w:i w:val="0"/>
          <w:color w:val="auto"/>
          <w:sz w:val="24"/>
          <w:szCs w:val="24"/>
        </w:rPr>
        <w:t>ser</w:t>
      </w:r>
      <w:r w:rsidR="00D94A21">
        <w:rPr>
          <w:i w:val="0"/>
          <w:color w:val="auto"/>
          <w:sz w:val="24"/>
          <w:szCs w:val="24"/>
        </w:rPr>
        <w:t xml:space="preserve"> preciso ficar atendo a qualquer variação nas projeções, </w:t>
      </w:r>
      <w:r w:rsidR="007842D6">
        <w:rPr>
          <w:i w:val="0"/>
          <w:color w:val="auto"/>
          <w:sz w:val="24"/>
          <w:szCs w:val="24"/>
        </w:rPr>
        <w:t>uma vez que</w:t>
      </w:r>
      <w:r w:rsidR="00D94A21">
        <w:rPr>
          <w:i w:val="0"/>
          <w:color w:val="auto"/>
          <w:sz w:val="24"/>
          <w:szCs w:val="24"/>
        </w:rPr>
        <w:t xml:space="preserve"> o </w:t>
      </w:r>
      <w:r w:rsidR="00B523C0" w:rsidRPr="00B523C0">
        <w:rPr>
          <w:i w:val="0"/>
          <w:color w:val="auto"/>
          <w:sz w:val="24"/>
          <w:szCs w:val="24"/>
        </w:rPr>
        <w:t xml:space="preserve">orçamento anual </w:t>
      </w:r>
      <w:r w:rsidR="00B523C0">
        <w:rPr>
          <w:i w:val="0"/>
          <w:color w:val="auto"/>
          <w:sz w:val="24"/>
          <w:szCs w:val="24"/>
        </w:rPr>
        <w:t xml:space="preserve">é </w:t>
      </w:r>
      <w:r w:rsidR="00B523C0" w:rsidRPr="00B523C0">
        <w:rPr>
          <w:i w:val="0"/>
          <w:color w:val="auto"/>
          <w:sz w:val="24"/>
          <w:szCs w:val="24"/>
        </w:rPr>
        <w:t>superior a R$ 700</w:t>
      </w:r>
      <w:r w:rsidR="003917AB">
        <w:rPr>
          <w:i w:val="0"/>
          <w:color w:val="auto"/>
          <w:sz w:val="24"/>
          <w:szCs w:val="24"/>
        </w:rPr>
        <w:t xml:space="preserve"> bilhões</w:t>
      </w:r>
      <w:r w:rsidR="00B523C0" w:rsidRPr="00B523C0">
        <w:rPr>
          <w:i w:val="0"/>
          <w:color w:val="auto"/>
          <w:sz w:val="24"/>
          <w:szCs w:val="24"/>
        </w:rPr>
        <w:t xml:space="preserve"> </w:t>
      </w:r>
      <w:r w:rsidR="00D94A21">
        <w:rPr>
          <w:i w:val="0"/>
          <w:color w:val="auto"/>
          <w:sz w:val="24"/>
          <w:szCs w:val="24"/>
        </w:rPr>
        <w:t xml:space="preserve">e, nos últimos </w:t>
      </w:r>
      <w:r w:rsidR="003917AB">
        <w:rPr>
          <w:i w:val="0"/>
          <w:color w:val="auto"/>
          <w:sz w:val="24"/>
          <w:szCs w:val="24"/>
        </w:rPr>
        <w:t xml:space="preserve">dois </w:t>
      </w:r>
      <w:r w:rsidR="00D94A21">
        <w:rPr>
          <w:i w:val="0"/>
          <w:color w:val="auto"/>
          <w:sz w:val="24"/>
          <w:szCs w:val="24"/>
        </w:rPr>
        <w:t>anos</w:t>
      </w:r>
      <w:r w:rsidR="000E2EF5">
        <w:rPr>
          <w:i w:val="0"/>
          <w:color w:val="auto"/>
          <w:sz w:val="24"/>
          <w:szCs w:val="24"/>
        </w:rPr>
        <w:t>,</w:t>
      </w:r>
      <w:r w:rsidR="00D94A21">
        <w:rPr>
          <w:i w:val="0"/>
          <w:color w:val="auto"/>
          <w:sz w:val="24"/>
          <w:szCs w:val="24"/>
        </w:rPr>
        <w:t xml:space="preserve"> uma série de fatores e incertezas vêm influenciando os números da Previdência Social</w:t>
      </w:r>
      <w:r w:rsidR="005E60A5">
        <w:rPr>
          <w:i w:val="0"/>
          <w:color w:val="auto"/>
          <w:sz w:val="24"/>
          <w:szCs w:val="24"/>
        </w:rPr>
        <w:t>, como é o caso da alteração das regras de acesso e cálculo dos benefícios, aprovado em 2019 pela Emenda Constitucional nº 103.</w:t>
      </w:r>
      <w:r w:rsidR="00355C95">
        <w:rPr>
          <w:i w:val="0"/>
          <w:color w:val="auto"/>
          <w:sz w:val="24"/>
          <w:szCs w:val="24"/>
        </w:rPr>
        <w:t xml:space="preserve"> Iniciando a apresentação, o Sr. Rogério Nagamine Costanzi acrescentou que outros fatores tiveram influência na projeção da PLOA, como o valor do salário</w:t>
      </w:r>
      <w:r w:rsidR="003917AB">
        <w:rPr>
          <w:i w:val="0"/>
          <w:color w:val="auto"/>
          <w:sz w:val="24"/>
          <w:szCs w:val="24"/>
        </w:rPr>
        <w:t>-</w:t>
      </w:r>
      <w:r w:rsidR="00355C95">
        <w:rPr>
          <w:i w:val="0"/>
          <w:color w:val="auto"/>
          <w:sz w:val="24"/>
          <w:szCs w:val="24"/>
        </w:rPr>
        <w:t>mínimo</w:t>
      </w:r>
      <w:r w:rsidR="00FA56A8">
        <w:rPr>
          <w:i w:val="0"/>
          <w:color w:val="auto"/>
          <w:sz w:val="24"/>
          <w:szCs w:val="24"/>
        </w:rPr>
        <w:t>,</w:t>
      </w:r>
      <w:r w:rsidR="00355C95">
        <w:rPr>
          <w:i w:val="0"/>
          <w:color w:val="auto"/>
          <w:sz w:val="24"/>
          <w:szCs w:val="24"/>
        </w:rPr>
        <w:t xml:space="preserve"> que ficou em R$ 1.100,00</w:t>
      </w:r>
      <w:r w:rsidR="003917AB">
        <w:rPr>
          <w:i w:val="0"/>
          <w:color w:val="auto"/>
          <w:sz w:val="24"/>
          <w:szCs w:val="24"/>
        </w:rPr>
        <w:t>,</w:t>
      </w:r>
      <w:r w:rsidR="00355C95">
        <w:rPr>
          <w:i w:val="0"/>
          <w:color w:val="auto"/>
          <w:sz w:val="24"/>
          <w:szCs w:val="24"/>
        </w:rPr>
        <w:t xml:space="preserve"> sendo que a projeção era calculada em </w:t>
      </w:r>
      <w:r w:rsidR="003917AB">
        <w:rPr>
          <w:i w:val="0"/>
          <w:color w:val="auto"/>
          <w:sz w:val="24"/>
          <w:szCs w:val="24"/>
        </w:rPr>
        <w:t xml:space="preserve">torno de </w:t>
      </w:r>
      <w:r w:rsidR="00355C95">
        <w:rPr>
          <w:i w:val="0"/>
          <w:color w:val="auto"/>
          <w:sz w:val="24"/>
          <w:szCs w:val="24"/>
        </w:rPr>
        <w:t>R$ 1.067,00, a</w:t>
      </w:r>
      <w:r w:rsidR="003917AB">
        <w:rPr>
          <w:i w:val="0"/>
          <w:color w:val="auto"/>
          <w:sz w:val="24"/>
          <w:szCs w:val="24"/>
        </w:rPr>
        <w:t>ssim como, a</w:t>
      </w:r>
      <w:r w:rsidR="00355C95">
        <w:rPr>
          <w:i w:val="0"/>
          <w:color w:val="auto"/>
          <w:sz w:val="24"/>
          <w:szCs w:val="24"/>
        </w:rPr>
        <w:t xml:space="preserve"> e</w:t>
      </w:r>
      <w:r w:rsidR="00355C95" w:rsidRPr="00355C95">
        <w:rPr>
          <w:i w:val="0"/>
          <w:color w:val="auto"/>
          <w:sz w:val="24"/>
          <w:szCs w:val="24"/>
        </w:rPr>
        <w:t>volu</w:t>
      </w:r>
      <w:r w:rsidR="00355C95">
        <w:rPr>
          <w:i w:val="0"/>
          <w:color w:val="auto"/>
          <w:sz w:val="24"/>
          <w:szCs w:val="24"/>
        </w:rPr>
        <w:t xml:space="preserve">ção </w:t>
      </w:r>
      <w:r w:rsidR="00355C95" w:rsidRPr="00355C95">
        <w:rPr>
          <w:i w:val="0"/>
          <w:color w:val="auto"/>
          <w:sz w:val="24"/>
          <w:szCs w:val="24"/>
        </w:rPr>
        <w:t>do estoque de benefícios</w:t>
      </w:r>
      <w:r w:rsidR="00FA56A8">
        <w:rPr>
          <w:i w:val="0"/>
          <w:color w:val="auto"/>
          <w:sz w:val="24"/>
          <w:szCs w:val="24"/>
        </w:rPr>
        <w:t xml:space="preserve"> e</w:t>
      </w:r>
      <w:r w:rsidR="00355C95" w:rsidRPr="00355C95">
        <w:rPr>
          <w:i w:val="0"/>
          <w:color w:val="auto"/>
          <w:sz w:val="24"/>
          <w:szCs w:val="24"/>
        </w:rPr>
        <w:t xml:space="preserve"> </w:t>
      </w:r>
      <w:r w:rsidR="00355C95">
        <w:rPr>
          <w:i w:val="0"/>
          <w:color w:val="auto"/>
          <w:sz w:val="24"/>
          <w:szCs w:val="24"/>
        </w:rPr>
        <w:t xml:space="preserve">a </w:t>
      </w:r>
      <w:r w:rsidR="00355C95" w:rsidRPr="00355C95">
        <w:rPr>
          <w:i w:val="0"/>
          <w:color w:val="auto"/>
          <w:sz w:val="24"/>
          <w:szCs w:val="24"/>
        </w:rPr>
        <w:t>reforma</w:t>
      </w:r>
      <w:r w:rsidR="00355C95">
        <w:rPr>
          <w:i w:val="0"/>
          <w:color w:val="auto"/>
          <w:sz w:val="24"/>
          <w:szCs w:val="24"/>
        </w:rPr>
        <w:t xml:space="preserve"> aprovada recentemente</w:t>
      </w:r>
      <w:r w:rsidR="002D3F0F">
        <w:rPr>
          <w:i w:val="0"/>
          <w:color w:val="auto"/>
          <w:sz w:val="24"/>
          <w:szCs w:val="24"/>
        </w:rPr>
        <w:t xml:space="preserve">. </w:t>
      </w:r>
      <w:r w:rsidR="00B266ED">
        <w:rPr>
          <w:i w:val="0"/>
          <w:color w:val="auto"/>
          <w:sz w:val="24"/>
          <w:szCs w:val="24"/>
        </w:rPr>
        <w:t xml:space="preserve">Passando para a apresentação destacou a projeção das despesas do Regime Geral: </w:t>
      </w:r>
      <w:r w:rsidR="00B266ED" w:rsidRPr="00B266ED">
        <w:rPr>
          <w:i w:val="0"/>
          <w:color w:val="auto"/>
          <w:sz w:val="24"/>
          <w:szCs w:val="24"/>
        </w:rPr>
        <w:t>R$ 70</w:t>
      </w:r>
      <w:r w:rsidR="00B266ED">
        <w:rPr>
          <w:i w:val="0"/>
          <w:color w:val="auto"/>
          <w:sz w:val="24"/>
          <w:szCs w:val="24"/>
        </w:rPr>
        <w:t>7.</w:t>
      </w:r>
      <w:r w:rsidR="002D3F0F">
        <w:rPr>
          <w:i w:val="0"/>
          <w:color w:val="auto"/>
          <w:sz w:val="24"/>
          <w:szCs w:val="24"/>
        </w:rPr>
        <w:t>768</w:t>
      </w:r>
      <w:r w:rsidR="0062500B">
        <w:rPr>
          <w:i w:val="0"/>
          <w:color w:val="auto"/>
          <w:sz w:val="24"/>
          <w:szCs w:val="24"/>
        </w:rPr>
        <w:t xml:space="preserve"> bilhões</w:t>
      </w:r>
      <w:r w:rsidR="00B266ED">
        <w:rPr>
          <w:i w:val="0"/>
          <w:color w:val="auto"/>
          <w:sz w:val="24"/>
          <w:szCs w:val="24"/>
        </w:rPr>
        <w:t xml:space="preserve">, sendo </w:t>
      </w:r>
      <w:r w:rsidR="00B266ED" w:rsidRPr="00B266ED">
        <w:rPr>
          <w:i w:val="0"/>
          <w:color w:val="auto"/>
          <w:sz w:val="24"/>
          <w:szCs w:val="24"/>
        </w:rPr>
        <w:t>R$ 682.</w:t>
      </w:r>
      <w:r w:rsidR="002D3F0F">
        <w:rPr>
          <w:i w:val="0"/>
          <w:color w:val="auto"/>
          <w:sz w:val="24"/>
          <w:szCs w:val="24"/>
        </w:rPr>
        <w:t>194</w:t>
      </w:r>
      <w:r w:rsidR="0062500B">
        <w:rPr>
          <w:i w:val="0"/>
          <w:color w:val="auto"/>
          <w:sz w:val="24"/>
          <w:szCs w:val="24"/>
        </w:rPr>
        <w:t xml:space="preserve"> bilhões</w:t>
      </w:r>
      <w:r w:rsidR="00B266ED" w:rsidRPr="00B266ED">
        <w:t xml:space="preserve"> </w:t>
      </w:r>
      <w:r w:rsidR="00B266ED" w:rsidRPr="00B266ED">
        <w:rPr>
          <w:i w:val="0"/>
          <w:color w:val="auto"/>
          <w:sz w:val="24"/>
          <w:szCs w:val="24"/>
        </w:rPr>
        <w:t>com pagamento de benefícios; 22.</w:t>
      </w:r>
      <w:r w:rsidR="002D3F0F">
        <w:rPr>
          <w:i w:val="0"/>
          <w:color w:val="auto"/>
          <w:sz w:val="24"/>
          <w:szCs w:val="24"/>
        </w:rPr>
        <w:t>583</w:t>
      </w:r>
      <w:r w:rsidR="0062500B">
        <w:rPr>
          <w:i w:val="0"/>
          <w:color w:val="auto"/>
          <w:sz w:val="24"/>
          <w:szCs w:val="24"/>
        </w:rPr>
        <w:t xml:space="preserve"> bilhões</w:t>
      </w:r>
      <w:r w:rsidR="00B266ED" w:rsidRPr="00B266ED">
        <w:t xml:space="preserve"> </w:t>
      </w:r>
      <w:r w:rsidR="00B266ED" w:rsidRPr="00B266ED">
        <w:rPr>
          <w:i w:val="0"/>
          <w:color w:val="auto"/>
          <w:sz w:val="24"/>
          <w:szCs w:val="24"/>
        </w:rPr>
        <w:t xml:space="preserve">com sentenças judiciais e R$ </w:t>
      </w:r>
      <w:r w:rsidR="002D3F0F">
        <w:rPr>
          <w:i w:val="0"/>
          <w:color w:val="auto"/>
          <w:sz w:val="24"/>
          <w:szCs w:val="24"/>
        </w:rPr>
        <w:t>2</w:t>
      </w:r>
      <w:r w:rsidR="00B266ED" w:rsidRPr="00B266ED">
        <w:rPr>
          <w:i w:val="0"/>
          <w:color w:val="auto"/>
          <w:sz w:val="24"/>
          <w:szCs w:val="24"/>
        </w:rPr>
        <w:t>.</w:t>
      </w:r>
      <w:r w:rsidR="002D3F0F">
        <w:rPr>
          <w:i w:val="0"/>
          <w:color w:val="auto"/>
          <w:sz w:val="24"/>
          <w:szCs w:val="24"/>
        </w:rPr>
        <w:t>99</w:t>
      </w:r>
      <w:r w:rsidR="00B266ED" w:rsidRPr="00B266ED">
        <w:rPr>
          <w:i w:val="0"/>
          <w:color w:val="auto"/>
          <w:sz w:val="24"/>
          <w:szCs w:val="24"/>
        </w:rPr>
        <w:t>0</w:t>
      </w:r>
      <w:r w:rsidR="0062500B">
        <w:rPr>
          <w:i w:val="0"/>
          <w:color w:val="auto"/>
          <w:sz w:val="24"/>
          <w:szCs w:val="24"/>
        </w:rPr>
        <w:t xml:space="preserve"> bilhões</w:t>
      </w:r>
      <w:r w:rsidR="00B266ED" w:rsidRPr="00B266ED">
        <w:rPr>
          <w:i w:val="0"/>
          <w:color w:val="auto"/>
          <w:sz w:val="24"/>
          <w:szCs w:val="24"/>
        </w:rPr>
        <w:t xml:space="preserve"> com COMPREV</w:t>
      </w:r>
      <w:r w:rsidR="008F6DDE">
        <w:rPr>
          <w:i w:val="0"/>
          <w:color w:val="auto"/>
          <w:sz w:val="24"/>
          <w:szCs w:val="24"/>
        </w:rPr>
        <w:t>.</w:t>
      </w:r>
      <w:r w:rsidR="00B266ED">
        <w:rPr>
          <w:i w:val="0"/>
          <w:color w:val="auto"/>
          <w:sz w:val="24"/>
          <w:szCs w:val="24"/>
        </w:rPr>
        <w:t xml:space="preserve"> </w:t>
      </w:r>
      <w:r w:rsidR="00FA56A8">
        <w:rPr>
          <w:i w:val="0"/>
          <w:color w:val="auto"/>
          <w:sz w:val="24"/>
          <w:szCs w:val="24"/>
        </w:rPr>
        <w:t>A</w:t>
      </w:r>
      <w:r w:rsidR="00B266ED">
        <w:rPr>
          <w:i w:val="0"/>
          <w:color w:val="auto"/>
          <w:sz w:val="24"/>
          <w:szCs w:val="24"/>
        </w:rPr>
        <w:t>presentou</w:t>
      </w:r>
      <w:r w:rsidR="00FA56A8">
        <w:rPr>
          <w:i w:val="0"/>
          <w:color w:val="auto"/>
          <w:sz w:val="24"/>
          <w:szCs w:val="24"/>
        </w:rPr>
        <w:t>, também,</w:t>
      </w:r>
      <w:r w:rsidR="00B266ED">
        <w:rPr>
          <w:i w:val="0"/>
          <w:color w:val="auto"/>
          <w:sz w:val="24"/>
          <w:szCs w:val="24"/>
        </w:rPr>
        <w:t xml:space="preserve"> a proposta aprovada pelo Congresso Nacional: </w:t>
      </w:r>
      <w:r w:rsidR="00B266ED" w:rsidRPr="00B266ED">
        <w:rPr>
          <w:i w:val="0"/>
          <w:color w:val="auto"/>
          <w:sz w:val="24"/>
          <w:szCs w:val="24"/>
        </w:rPr>
        <w:t xml:space="preserve">R$ </w:t>
      </w:r>
      <w:r w:rsidR="00B266ED" w:rsidRPr="00B266ED">
        <w:rPr>
          <w:i w:val="0"/>
          <w:color w:val="auto"/>
          <w:sz w:val="24"/>
          <w:szCs w:val="24"/>
        </w:rPr>
        <w:lastRenderedPageBreak/>
        <w:t>698.5</w:t>
      </w:r>
      <w:r w:rsidR="0062500B">
        <w:rPr>
          <w:i w:val="0"/>
          <w:color w:val="auto"/>
          <w:sz w:val="24"/>
          <w:szCs w:val="24"/>
        </w:rPr>
        <w:t xml:space="preserve"> bilhões</w:t>
      </w:r>
      <w:r w:rsidR="00B266ED">
        <w:rPr>
          <w:i w:val="0"/>
          <w:color w:val="auto"/>
          <w:sz w:val="24"/>
          <w:szCs w:val="24"/>
        </w:rPr>
        <w:t>, sendo</w:t>
      </w:r>
      <w:r w:rsidR="00B266ED" w:rsidRPr="00B266ED">
        <w:t xml:space="preserve"> </w:t>
      </w:r>
      <w:r w:rsidR="00B266ED" w:rsidRPr="00B266ED">
        <w:rPr>
          <w:i w:val="0"/>
          <w:color w:val="auto"/>
          <w:sz w:val="24"/>
          <w:szCs w:val="24"/>
        </w:rPr>
        <w:t>R$ 672.</w:t>
      </w:r>
      <w:r w:rsidR="002D3F0F">
        <w:rPr>
          <w:i w:val="0"/>
          <w:color w:val="auto"/>
          <w:sz w:val="24"/>
          <w:szCs w:val="24"/>
        </w:rPr>
        <w:t>107</w:t>
      </w:r>
      <w:r w:rsidR="0062500B">
        <w:rPr>
          <w:i w:val="0"/>
          <w:color w:val="auto"/>
          <w:sz w:val="24"/>
          <w:szCs w:val="24"/>
        </w:rPr>
        <w:t xml:space="preserve"> bilhões</w:t>
      </w:r>
      <w:r w:rsidR="00B266ED" w:rsidRPr="00B266ED">
        <w:rPr>
          <w:i w:val="0"/>
          <w:color w:val="auto"/>
          <w:sz w:val="24"/>
          <w:szCs w:val="24"/>
        </w:rPr>
        <w:t xml:space="preserve"> </w:t>
      </w:r>
      <w:r w:rsidR="00B266ED">
        <w:rPr>
          <w:i w:val="0"/>
          <w:color w:val="auto"/>
          <w:sz w:val="24"/>
          <w:szCs w:val="24"/>
        </w:rPr>
        <w:t xml:space="preserve">para o pagamento </w:t>
      </w:r>
      <w:r w:rsidR="00B266ED" w:rsidRPr="00B266ED">
        <w:rPr>
          <w:i w:val="0"/>
          <w:color w:val="auto"/>
          <w:sz w:val="24"/>
          <w:szCs w:val="24"/>
        </w:rPr>
        <w:t>de benefício</w:t>
      </w:r>
      <w:r w:rsidR="00B266ED">
        <w:rPr>
          <w:i w:val="0"/>
          <w:color w:val="auto"/>
          <w:sz w:val="24"/>
          <w:szCs w:val="24"/>
        </w:rPr>
        <w:t>s</w:t>
      </w:r>
      <w:r w:rsidR="00B266ED" w:rsidRPr="00B266ED">
        <w:rPr>
          <w:i w:val="0"/>
          <w:color w:val="auto"/>
          <w:sz w:val="24"/>
          <w:szCs w:val="24"/>
        </w:rPr>
        <w:t>; R$ 22.</w:t>
      </w:r>
      <w:r w:rsidR="002D3F0F">
        <w:rPr>
          <w:i w:val="0"/>
          <w:color w:val="auto"/>
          <w:sz w:val="24"/>
          <w:szCs w:val="24"/>
        </w:rPr>
        <w:t>199</w:t>
      </w:r>
      <w:r w:rsidR="0062500B">
        <w:rPr>
          <w:i w:val="0"/>
          <w:color w:val="auto"/>
          <w:sz w:val="24"/>
          <w:szCs w:val="24"/>
        </w:rPr>
        <w:t xml:space="preserve"> bilhões</w:t>
      </w:r>
      <w:r w:rsidR="002D3F0F">
        <w:rPr>
          <w:i w:val="0"/>
          <w:color w:val="auto"/>
          <w:sz w:val="24"/>
          <w:szCs w:val="24"/>
        </w:rPr>
        <w:t xml:space="preserve"> com </w:t>
      </w:r>
      <w:r w:rsidR="00B266ED" w:rsidRPr="00B266ED">
        <w:rPr>
          <w:i w:val="0"/>
          <w:color w:val="auto"/>
          <w:sz w:val="24"/>
          <w:szCs w:val="24"/>
        </w:rPr>
        <w:t>sentença</w:t>
      </w:r>
      <w:r w:rsidR="002D3F0F">
        <w:rPr>
          <w:i w:val="0"/>
          <w:color w:val="auto"/>
          <w:sz w:val="24"/>
          <w:szCs w:val="24"/>
        </w:rPr>
        <w:t>s</w:t>
      </w:r>
      <w:r w:rsidR="00B266ED" w:rsidRPr="00B266ED">
        <w:rPr>
          <w:i w:val="0"/>
          <w:color w:val="auto"/>
          <w:sz w:val="24"/>
          <w:szCs w:val="24"/>
        </w:rPr>
        <w:t xml:space="preserve"> judicia</w:t>
      </w:r>
      <w:r w:rsidR="002D3F0F">
        <w:rPr>
          <w:i w:val="0"/>
          <w:color w:val="auto"/>
          <w:sz w:val="24"/>
          <w:szCs w:val="24"/>
        </w:rPr>
        <w:t>is</w:t>
      </w:r>
      <w:r w:rsidR="00B266ED" w:rsidRPr="00B266ED">
        <w:rPr>
          <w:i w:val="0"/>
          <w:color w:val="auto"/>
          <w:sz w:val="24"/>
          <w:szCs w:val="24"/>
        </w:rPr>
        <w:t xml:space="preserve"> e R$ 4.</w:t>
      </w:r>
      <w:r w:rsidR="002D3F0F">
        <w:rPr>
          <w:i w:val="0"/>
          <w:color w:val="auto"/>
          <w:sz w:val="24"/>
          <w:szCs w:val="24"/>
        </w:rPr>
        <w:t>197</w:t>
      </w:r>
      <w:r w:rsidR="0062500B">
        <w:rPr>
          <w:i w:val="0"/>
          <w:color w:val="auto"/>
          <w:sz w:val="24"/>
          <w:szCs w:val="24"/>
        </w:rPr>
        <w:t xml:space="preserve"> bilhões</w:t>
      </w:r>
      <w:r w:rsidR="002D3F0F">
        <w:rPr>
          <w:i w:val="0"/>
          <w:color w:val="auto"/>
          <w:sz w:val="24"/>
          <w:szCs w:val="24"/>
        </w:rPr>
        <w:t xml:space="preserve"> com COMPREV. </w:t>
      </w:r>
      <w:r w:rsidR="0062500B">
        <w:rPr>
          <w:i w:val="0"/>
          <w:color w:val="auto"/>
          <w:sz w:val="24"/>
          <w:szCs w:val="24"/>
        </w:rPr>
        <w:t xml:space="preserve">Diante </w:t>
      </w:r>
      <w:r w:rsidR="002D3F0F">
        <w:rPr>
          <w:i w:val="0"/>
          <w:color w:val="auto"/>
          <w:sz w:val="24"/>
          <w:szCs w:val="24"/>
        </w:rPr>
        <w:t xml:space="preserve">desse cenário, informou que o Poder </w:t>
      </w:r>
      <w:r w:rsidR="002D3F0F" w:rsidRPr="002D3F0F">
        <w:rPr>
          <w:i w:val="0"/>
          <w:color w:val="auto"/>
          <w:sz w:val="24"/>
          <w:szCs w:val="24"/>
        </w:rPr>
        <w:t xml:space="preserve">Executivo enviou Projeto de Lei </w:t>
      </w:r>
      <w:r w:rsidR="006C3A5A">
        <w:rPr>
          <w:i w:val="0"/>
          <w:color w:val="auto"/>
          <w:sz w:val="24"/>
          <w:szCs w:val="24"/>
        </w:rPr>
        <w:t xml:space="preserve">nº </w:t>
      </w:r>
      <w:r w:rsidR="002D3F0F" w:rsidRPr="002D3F0F">
        <w:rPr>
          <w:i w:val="0"/>
          <w:color w:val="auto"/>
          <w:sz w:val="24"/>
          <w:szCs w:val="24"/>
        </w:rPr>
        <w:t xml:space="preserve">4/2021 – Recomposição de Dotações </w:t>
      </w:r>
      <w:r w:rsidR="00FA56A8">
        <w:rPr>
          <w:i w:val="0"/>
          <w:color w:val="auto"/>
          <w:sz w:val="24"/>
          <w:szCs w:val="24"/>
        </w:rPr>
        <w:t xml:space="preserve">ao Congresso, </w:t>
      </w:r>
      <w:r w:rsidR="003E62FE">
        <w:rPr>
          <w:i w:val="0"/>
          <w:color w:val="auto"/>
          <w:sz w:val="24"/>
          <w:szCs w:val="24"/>
        </w:rPr>
        <w:t>solicitando uma suplementação em Benefícios Previdenciários Urbanos e Ru</w:t>
      </w:r>
      <w:r w:rsidR="0062500B">
        <w:rPr>
          <w:i w:val="0"/>
          <w:color w:val="auto"/>
          <w:sz w:val="24"/>
          <w:szCs w:val="24"/>
        </w:rPr>
        <w:t>r</w:t>
      </w:r>
      <w:r w:rsidR="003E62FE">
        <w:rPr>
          <w:i w:val="0"/>
          <w:color w:val="auto"/>
          <w:sz w:val="24"/>
          <w:szCs w:val="24"/>
        </w:rPr>
        <w:t>ais</w:t>
      </w:r>
      <w:r w:rsidR="003917AB">
        <w:rPr>
          <w:i w:val="0"/>
          <w:color w:val="auto"/>
          <w:sz w:val="24"/>
          <w:szCs w:val="24"/>
        </w:rPr>
        <w:t>,</w:t>
      </w:r>
      <w:r w:rsidR="003E62FE">
        <w:rPr>
          <w:i w:val="0"/>
          <w:color w:val="auto"/>
          <w:sz w:val="24"/>
          <w:szCs w:val="24"/>
        </w:rPr>
        <w:t xml:space="preserve"> no valor de </w:t>
      </w:r>
      <w:r w:rsidR="002D3F0F" w:rsidRPr="002D3F0F">
        <w:rPr>
          <w:i w:val="0"/>
          <w:color w:val="auto"/>
          <w:sz w:val="24"/>
          <w:szCs w:val="24"/>
        </w:rPr>
        <w:t xml:space="preserve">R$ </w:t>
      </w:r>
      <w:r w:rsidR="003E62FE">
        <w:rPr>
          <w:i w:val="0"/>
          <w:color w:val="auto"/>
          <w:sz w:val="24"/>
          <w:szCs w:val="24"/>
        </w:rPr>
        <w:t>6</w:t>
      </w:r>
      <w:r w:rsidR="002D3F0F" w:rsidRPr="002D3F0F">
        <w:rPr>
          <w:i w:val="0"/>
          <w:color w:val="auto"/>
          <w:sz w:val="24"/>
          <w:szCs w:val="24"/>
        </w:rPr>
        <w:t>.</w:t>
      </w:r>
      <w:r w:rsidR="003E62FE">
        <w:rPr>
          <w:i w:val="0"/>
          <w:color w:val="auto"/>
          <w:sz w:val="24"/>
          <w:szCs w:val="24"/>
        </w:rPr>
        <w:t>648</w:t>
      </w:r>
      <w:r w:rsidR="0062500B">
        <w:rPr>
          <w:i w:val="0"/>
          <w:color w:val="auto"/>
          <w:sz w:val="24"/>
          <w:szCs w:val="24"/>
        </w:rPr>
        <w:t xml:space="preserve"> bilhões</w:t>
      </w:r>
      <w:r w:rsidR="003E62FE">
        <w:rPr>
          <w:i w:val="0"/>
          <w:color w:val="auto"/>
          <w:sz w:val="24"/>
          <w:szCs w:val="24"/>
        </w:rPr>
        <w:t>.</w:t>
      </w:r>
      <w:r w:rsidR="008F6DDE">
        <w:rPr>
          <w:i w:val="0"/>
          <w:color w:val="auto"/>
          <w:sz w:val="24"/>
          <w:szCs w:val="24"/>
        </w:rPr>
        <w:t xml:space="preserve"> </w:t>
      </w:r>
      <w:r w:rsidR="00FA56A8">
        <w:rPr>
          <w:i w:val="0"/>
          <w:color w:val="auto"/>
          <w:sz w:val="24"/>
          <w:szCs w:val="24"/>
        </w:rPr>
        <w:t>O</w:t>
      </w:r>
      <w:r w:rsidR="008F6DDE">
        <w:rPr>
          <w:i w:val="0"/>
          <w:color w:val="auto"/>
          <w:sz w:val="24"/>
          <w:szCs w:val="24"/>
        </w:rPr>
        <w:t xml:space="preserve"> Sr. Leonardo José Rolim Guimarães </w:t>
      </w:r>
      <w:r w:rsidR="00FA56A8">
        <w:rPr>
          <w:i w:val="0"/>
          <w:color w:val="auto"/>
          <w:sz w:val="24"/>
          <w:szCs w:val="24"/>
        </w:rPr>
        <w:t xml:space="preserve">complementou informando </w:t>
      </w:r>
      <w:r w:rsidR="008F6DDE">
        <w:rPr>
          <w:i w:val="0"/>
          <w:color w:val="auto"/>
          <w:sz w:val="24"/>
          <w:szCs w:val="24"/>
        </w:rPr>
        <w:t>que o modelo de projeção</w:t>
      </w:r>
      <w:r w:rsidR="00FA56A8">
        <w:rPr>
          <w:i w:val="0"/>
          <w:color w:val="auto"/>
          <w:sz w:val="24"/>
          <w:szCs w:val="24"/>
        </w:rPr>
        <w:t>,</w:t>
      </w:r>
      <w:r w:rsidR="008F6DDE">
        <w:rPr>
          <w:i w:val="0"/>
          <w:color w:val="auto"/>
          <w:sz w:val="24"/>
          <w:szCs w:val="24"/>
        </w:rPr>
        <w:t xml:space="preserve"> implantado em 2020</w:t>
      </w:r>
      <w:r w:rsidR="00FA56A8">
        <w:rPr>
          <w:i w:val="0"/>
          <w:color w:val="auto"/>
          <w:sz w:val="24"/>
          <w:szCs w:val="24"/>
        </w:rPr>
        <w:t>,</w:t>
      </w:r>
      <w:r w:rsidR="008F6DDE">
        <w:rPr>
          <w:i w:val="0"/>
          <w:color w:val="auto"/>
          <w:sz w:val="24"/>
          <w:szCs w:val="24"/>
        </w:rPr>
        <w:t xml:space="preserve"> </w:t>
      </w:r>
      <w:r w:rsidR="00FA56A8">
        <w:rPr>
          <w:i w:val="0"/>
          <w:color w:val="auto"/>
          <w:sz w:val="24"/>
          <w:szCs w:val="24"/>
        </w:rPr>
        <w:t xml:space="preserve">foi </w:t>
      </w:r>
      <w:r w:rsidR="008F6DDE">
        <w:rPr>
          <w:i w:val="0"/>
          <w:color w:val="auto"/>
          <w:sz w:val="24"/>
          <w:szCs w:val="24"/>
        </w:rPr>
        <w:t>baseado na folha mensal</w:t>
      </w:r>
      <w:r w:rsidR="00FA56A8">
        <w:rPr>
          <w:i w:val="0"/>
          <w:color w:val="auto"/>
          <w:sz w:val="24"/>
          <w:szCs w:val="24"/>
        </w:rPr>
        <w:t>,</w:t>
      </w:r>
      <w:r w:rsidR="008F6DDE">
        <w:rPr>
          <w:i w:val="0"/>
          <w:color w:val="auto"/>
          <w:sz w:val="24"/>
          <w:szCs w:val="24"/>
        </w:rPr>
        <w:t xml:space="preserve"> em conjunto com a DATAPREV que, posteriormente, </w:t>
      </w:r>
      <w:r w:rsidR="00FA56A8">
        <w:rPr>
          <w:i w:val="0"/>
          <w:color w:val="auto"/>
          <w:sz w:val="24"/>
          <w:szCs w:val="24"/>
        </w:rPr>
        <w:t xml:space="preserve">foi </w:t>
      </w:r>
      <w:r w:rsidR="008F6DDE">
        <w:rPr>
          <w:i w:val="0"/>
          <w:color w:val="auto"/>
          <w:sz w:val="24"/>
          <w:szCs w:val="24"/>
        </w:rPr>
        <w:t>encaminhado para a SPREV e SOF. Entrando</w:t>
      </w:r>
      <w:r w:rsidR="00FB69BF">
        <w:rPr>
          <w:i w:val="0"/>
          <w:color w:val="auto"/>
          <w:sz w:val="24"/>
          <w:szCs w:val="24"/>
        </w:rPr>
        <w:t>,</w:t>
      </w:r>
      <w:r w:rsidR="008F6DDE">
        <w:rPr>
          <w:i w:val="0"/>
          <w:color w:val="auto"/>
          <w:sz w:val="24"/>
          <w:szCs w:val="24"/>
        </w:rPr>
        <w:t xml:space="preserve"> </w:t>
      </w:r>
      <w:r w:rsidR="00FB69BF">
        <w:rPr>
          <w:i w:val="0"/>
          <w:color w:val="auto"/>
          <w:sz w:val="24"/>
          <w:szCs w:val="24"/>
        </w:rPr>
        <w:t>salientou que, conforme consta n</w:t>
      </w:r>
      <w:r w:rsidR="008F6DDE">
        <w:rPr>
          <w:i w:val="0"/>
          <w:color w:val="auto"/>
          <w:sz w:val="24"/>
          <w:szCs w:val="24"/>
        </w:rPr>
        <w:t>a apresentação</w:t>
      </w:r>
      <w:r w:rsidR="00FB69BF">
        <w:rPr>
          <w:i w:val="0"/>
          <w:color w:val="auto"/>
          <w:sz w:val="24"/>
          <w:szCs w:val="24"/>
        </w:rPr>
        <w:t xml:space="preserve">, os dados relativos </w:t>
      </w:r>
      <w:r w:rsidR="00DD005E">
        <w:rPr>
          <w:i w:val="0"/>
          <w:color w:val="auto"/>
          <w:sz w:val="24"/>
          <w:szCs w:val="24"/>
        </w:rPr>
        <w:t>as despesas discricionárias dos INSS</w:t>
      </w:r>
      <w:r w:rsidR="00FB69BF">
        <w:rPr>
          <w:i w:val="0"/>
          <w:color w:val="auto"/>
          <w:sz w:val="24"/>
          <w:szCs w:val="24"/>
        </w:rPr>
        <w:t xml:space="preserve"> foram</w:t>
      </w:r>
      <w:r w:rsidR="00DD005E">
        <w:rPr>
          <w:i w:val="0"/>
          <w:color w:val="auto"/>
          <w:sz w:val="24"/>
          <w:szCs w:val="24"/>
        </w:rPr>
        <w:t xml:space="preserve">: em 2019, </w:t>
      </w:r>
      <w:r w:rsidR="00DD005E" w:rsidRPr="00DD005E">
        <w:rPr>
          <w:i w:val="0"/>
          <w:color w:val="auto"/>
          <w:sz w:val="24"/>
          <w:szCs w:val="24"/>
        </w:rPr>
        <w:t>R$ 1.872.425.769,10</w:t>
      </w:r>
      <w:r w:rsidR="00DD005E">
        <w:rPr>
          <w:i w:val="0"/>
          <w:color w:val="auto"/>
          <w:sz w:val="24"/>
          <w:szCs w:val="24"/>
        </w:rPr>
        <w:t xml:space="preserve"> efetivamente realizadas; </w:t>
      </w:r>
      <w:r w:rsidR="00FB69BF">
        <w:rPr>
          <w:i w:val="0"/>
          <w:color w:val="auto"/>
          <w:sz w:val="24"/>
          <w:szCs w:val="24"/>
        </w:rPr>
        <w:t xml:space="preserve">em 2020, </w:t>
      </w:r>
      <w:r w:rsidR="00DD005E">
        <w:rPr>
          <w:i w:val="0"/>
          <w:color w:val="auto"/>
          <w:sz w:val="24"/>
          <w:szCs w:val="24"/>
        </w:rPr>
        <w:t xml:space="preserve">R$ </w:t>
      </w:r>
      <w:r w:rsidR="00DD005E" w:rsidRPr="00DD005E">
        <w:rPr>
          <w:i w:val="0"/>
          <w:color w:val="auto"/>
          <w:sz w:val="24"/>
          <w:szCs w:val="24"/>
        </w:rPr>
        <w:t>1.685.389.639,97</w:t>
      </w:r>
      <w:r w:rsidR="003917AB">
        <w:rPr>
          <w:i w:val="0"/>
          <w:color w:val="auto"/>
          <w:sz w:val="24"/>
          <w:szCs w:val="24"/>
        </w:rPr>
        <w:t>,</w:t>
      </w:r>
      <w:r w:rsidR="00DD005E">
        <w:rPr>
          <w:i w:val="0"/>
          <w:color w:val="auto"/>
          <w:sz w:val="24"/>
          <w:szCs w:val="24"/>
        </w:rPr>
        <w:t xml:space="preserve"> mesmo com a redução dos gastos em função da pandemia, sendo que</w:t>
      </w:r>
      <w:r w:rsidR="00FB69BF">
        <w:rPr>
          <w:i w:val="0"/>
          <w:color w:val="auto"/>
          <w:sz w:val="24"/>
          <w:szCs w:val="24"/>
        </w:rPr>
        <w:t>,</w:t>
      </w:r>
      <w:r w:rsidR="00DD005E">
        <w:rPr>
          <w:i w:val="0"/>
          <w:color w:val="auto"/>
          <w:sz w:val="24"/>
          <w:szCs w:val="24"/>
        </w:rPr>
        <w:t xml:space="preserve"> o que constava na PLOA era</w:t>
      </w:r>
      <w:r w:rsidR="003917AB">
        <w:rPr>
          <w:i w:val="0"/>
          <w:color w:val="auto"/>
          <w:sz w:val="24"/>
          <w:szCs w:val="24"/>
        </w:rPr>
        <w:t>m</w:t>
      </w:r>
      <w:r w:rsidR="00DD005E">
        <w:rPr>
          <w:i w:val="0"/>
          <w:color w:val="auto"/>
          <w:sz w:val="24"/>
          <w:szCs w:val="24"/>
        </w:rPr>
        <w:t xml:space="preserve"> R$</w:t>
      </w:r>
      <w:r w:rsidR="00DD005E" w:rsidRPr="00DD005E">
        <w:t xml:space="preserve"> </w:t>
      </w:r>
      <w:r w:rsidR="00DD005E" w:rsidRPr="00DD005E">
        <w:rPr>
          <w:i w:val="0"/>
          <w:color w:val="auto"/>
          <w:sz w:val="24"/>
          <w:szCs w:val="24"/>
        </w:rPr>
        <w:t>1.176.311.850,00</w:t>
      </w:r>
      <w:r w:rsidR="00DD005E">
        <w:rPr>
          <w:i w:val="0"/>
          <w:color w:val="auto"/>
          <w:sz w:val="24"/>
          <w:szCs w:val="24"/>
        </w:rPr>
        <w:t>. Lembrou que s</w:t>
      </w:r>
      <w:r w:rsidR="00FB69BF">
        <w:rPr>
          <w:i w:val="0"/>
          <w:color w:val="auto"/>
          <w:sz w:val="24"/>
          <w:szCs w:val="24"/>
        </w:rPr>
        <w:t>omente</w:t>
      </w:r>
      <w:r w:rsidR="00DD005E">
        <w:rPr>
          <w:i w:val="0"/>
          <w:color w:val="auto"/>
          <w:sz w:val="24"/>
          <w:szCs w:val="24"/>
        </w:rPr>
        <w:t xml:space="preserve"> foi possível manter as agências abertas, graças ao esforço dos membros do CNPS junto relator do projeto no Congresso Nacional, </w:t>
      </w:r>
      <w:r w:rsidR="00FB69BF">
        <w:rPr>
          <w:i w:val="0"/>
          <w:color w:val="auto"/>
          <w:sz w:val="24"/>
          <w:szCs w:val="24"/>
        </w:rPr>
        <w:t xml:space="preserve">que resultou em </w:t>
      </w:r>
      <w:r w:rsidR="00DD005E">
        <w:rPr>
          <w:i w:val="0"/>
          <w:color w:val="auto"/>
          <w:sz w:val="24"/>
          <w:szCs w:val="24"/>
        </w:rPr>
        <w:t>uma suplementação</w:t>
      </w:r>
      <w:r w:rsidR="00FB69BF">
        <w:rPr>
          <w:i w:val="0"/>
          <w:color w:val="auto"/>
          <w:sz w:val="24"/>
          <w:szCs w:val="24"/>
        </w:rPr>
        <w:t>, tornando</w:t>
      </w:r>
      <w:r w:rsidR="00DD005E">
        <w:rPr>
          <w:i w:val="0"/>
          <w:color w:val="auto"/>
          <w:sz w:val="24"/>
          <w:szCs w:val="24"/>
        </w:rPr>
        <w:t xml:space="preserve"> o orçamento bem </w:t>
      </w:r>
      <w:r w:rsidR="00765DEB">
        <w:rPr>
          <w:i w:val="0"/>
          <w:color w:val="auto"/>
          <w:sz w:val="24"/>
          <w:szCs w:val="24"/>
        </w:rPr>
        <w:t>próximo do que foi apresentado como viável para mante</w:t>
      </w:r>
      <w:r w:rsidR="003917AB">
        <w:rPr>
          <w:i w:val="0"/>
          <w:color w:val="auto"/>
          <w:sz w:val="24"/>
          <w:szCs w:val="24"/>
        </w:rPr>
        <w:t>r</w:t>
      </w:r>
      <w:r w:rsidR="00765DEB">
        <w:rPr>
          <w:i w:val="0"/>
          <w:color w:val="auto"/>
          <w:sz w:val="24"/>
          <w:szCs w:val="24"/>
        </w:rPr>
        <w:t xml:space="preserve"> as ações do INSS. Prosseguiu apresentando </w:t>
      </w:r>
      <w:r w:rsidR="00FB69BF">
        <w:rPr>
          <w:i w:val="0"/>
          <w:color w:val="auto"/>
          <w:sz w:val="24"/>
          <w:szCs w:val="24"/>
        </w:rPr>
        <w:t xml:space="preserve">que </w:t>
      </w:r>
      <w:r w:rsidR="00765DEB">
        <w:rPr>
          <w:i w:val="0"/>
          <w:color w:val="auto"/>
          <w:sz w:val="24"/>
          <w:szCs w:val="24"/>
        </w:rPr>
        <w:t xml:space="preserve">o orçamento da LOA para o corrente ano (2021) </w:t>
      </w:r>
      <w:r w:rsidR="00FB69BF">
        <w:rPr>
          <w:i w:val="0"/>
          <w:color w:val="auto"/>
          <w:sz w:val="24"/>
          <w:szCs w:val="24"/>
        </w:rPr>
        <w:t xml:space="preserve">é de </w:t>
      </w:r>
      <w:r w:rsidR="00765DEB">
        <w:rPr>
          <w:i w:val="0"/>
          <w:color w:val="auto"/>
          <w:sz w:val="24"/>
          <w:szCs w:val="24"/>
        </w:rPr>
        <w:t xml:space="preserve">R$ </w:t>
      </w:r>
      <w:r w:rsidR="00765DEB" w:rsidRPr="00765DEB">
        <w:rPr>
          <w:i w:val="0"/>
          <w:color w:val="auto"/>
          <w:sz w:val="24"/>
          <w:szCs w:val="24"/>
        </w:rPr>
        <w:t>1.563.338.240,49</w:t>
      </w:r>
      <w:r w:rsidR="00765DEB">
        <w:rPr>
          <w:i w:val="0"/>
          <w:color w:val="auto"/>
          <w:sz w:val="24"/>
          <w:szCs w:val="24"/>
        </w:rPr>
        <w:t xml:space="preserve">, sendo que o sugerido </w:t>
      </w:r>
      <w:r w:rsidR="00FB69BF">
        <w:rPr>
          <w:i w:val="0"/>
          <w:color w:val="auto"/>
          <w:sz w:val="24"/>
          <w:szCs w:val="24"/>
        </w:rPr>
        <w:t>foi de</w:t>
      </w:r>
      <w:r w:rsidR="00765DEB">
        <w:rPr>
          <w:i w:val="0"/>
          <w:color w:val="auto"/>
          <w:sz w:val="24"/>
          <w:szCs w:val="24"/>
        </w:rPr>
        <w:t xml:space="preserve"> R$ </w:t>
      </w:r>
      <w:r w:rsidR="00765DEB" w:rsidRPr="00765DEB">
        <w:rPr>
          <w:i w:val="0"/>
          <w:color w:val="auto"/>
          <w:sz w:val="24"/>
          <w:szCs w:val="24"/>
        </w:rPr>
        <w:t>1.587</w:t>
      </w:r>
      <w:r w:rsidR="0062500B">
        <w:rPr>
          <w:i w:val="0"/>
          <w:color w:val="auto"/>
          <w:sz w:val="24"/>
          <w:szCs w:val="24"/>
        </w:rPr>
        <w:t xml:space="preserve"> bilhão</w:t>
      </w:r>
      <w:r w:rsidR="00765DEB">
        <w:rPr>
          <w:i w:val="0"/>
          <w:color w:val="auto"/>
          <w:sz w:val="24"/>
          <w:szCs w:val="24"/>
        </w:rPr>
        <w:t xml:space="preserve">. Explicou que esse montante poderá ser viável se lavado em consideração todo o esforço realizado com a </w:t>
      </w:r>
      <w:r w:rsidR="00765DEB" w:rsidRPr="00765DEB">
        <w:rPr>
          <w:i w:val="0"/>
          <w:color w:val="auto"/>
          <w:sz w:val="24"/>
          <w:szCs w:val="24"/>
        </w:rPr>
        <w:t xml:space="preserve">padronização de contrato, redução de despesas, de redução de </w:t>
      </w:r>
      <w:r w:rsidR="00D74F4D" w:rsidRPr="00765DEB">
        <w:rPr>
          <w:i w:val="0"/>
          <w:color w:val="auto"/>
          <w:sz w:val="24"/>
          <w:szCs w:val="24"/>
        </w:rPr>
        <w:t>aluguéis</w:t>
      </w:r>
      <w:r w:rsidR="00FB69BF">
        <w:rPr>
          <w:i w:val="0"/>
          <w:color w:val="auto"/>
          <w:sz w:val="24"/>
          <w:szCs w:val="24"/>
        </w:rPr>
        <w:t xml:space="preserve"> e</w:t>
      </w:r>
      <w:r w:rsidR="00765DEB" w:rsidRPr="00765DEB">
        <w:rPr>
          <w:i w:val="0"/>
          <w:color w:val="auto"/>
          <w:sz w:val="24"/>
          <w:szCs w:val="24"/>
        </w:rPr>
        <w:t xml:space="preserve"> </w:t>
      </w:r>
      <w:r w:rsidR="00D74F4D" w:rsidRPr="00D74F4D">
        <w:rPr>
          <w:i w:val="0"/>
          <w:color w:val="auto"/>
          <w:sz w:val="24"/>
          <w:szCs w:val="24"/>
        </w:rPr>
        <w:t xml:space="preserve">redução de gastos com a </w:t>
      </w:r>
      <w:r w:rsidR="00D74F4D">
        <w:rPr>
          <w:i w:val="0"/>
          <w:color w:val="auto"/>
          <w:sz w:val="24"/>
          <w:szCs w:val="24"/>
        </w:rPr>
        <w:t>DATAPREV</w:t>
      </w:r>
      <w:r w:rsidR="003917AB">
        <w:rPr>
          <w:i w:val="0"/>
          <w:color w:val="auto"/>
          <w:sz w:val="24"/>
          <w:szCs w:val="24"/>
        </w:rPr>
        <w:t>.</w:t>
      </w:r>
      <w:r w:rsidR="00D74F4D">
        <w:rPr>
          <w:i w:val="0"/>
          <w:color w:val="auto"/>
          <w:sz w:val="24"/>
          <w:szCs w:val="24"/>
        </w:rPr>
        <w:t xml:space="preserve"> </w:t>
      </w:r>
      <w:r w:rsidR="003917AB">
        <w:rPr>
          <w:i w:val="0"/>
          <w:color w:val="auto"/>
          <w:sz w:val="24"/>
          <w:szCs w:val="24"/>
        </w:rPr>
        <w:t>C</w:t>
      </w:r>
      <w:r w:rsidR="00765DEB">
        <w:rPr>
          <w:i w:val="0"/>
          <w:color w:val="auto"/>
          <w:sz w:val="24"/>
          <w:szCs w:val="24"/>
        </w:rPr>
        <w:t xml:space="preserve">ontudo, </w:t>
      </w:r>
      <w:r w:rsidR="00D74F4D">
        <w:rPr>
          <w:i w:val="0"/>
          <w:color w:val="auto"/>
          <w:sz w:val="24"/>
          <w:szCs w:val="24"/>
        </w:rPr>
        <w:t xml:space="preserve">surgiu </w:t>
      </w:r>
      <w:r w:rsidR="00765DEB">
        <w:rPr>
          <w:i w:val="0"/>
          <w:color w:val="auto"/>
          <w:sz w:val="24"/>
          <w:szCs w:val="24"/>
        </w:rPr>
        <w:t>um novo desafio</w:t>
      </w:r>
      <w:r w:rsidR="00D74F4D">
        <w:rPr>
          <w:i w:val="0"/>
          <w:color w:val="auto"/>
          <w:sz w:val="24"/>
          <w:szCs w:val="24"/>
        </w:rPr>
        <w:t xml:space="preserve">, o subdimensionamento de algumas despesas discricionárias na lei orçamentária, cabendo ao INSS um bloqueio de R$ </w:t>
      </w:r>
      <w:r w:rsidR="00D74F4D" w:rsidRPr="00D74F4D">
        <w:rPr>
          <w:i w:val="0"/>
          <w:color w:val="auto"/>
          <w:sz w:val="24"/>
          <w:szCs w:val="24"/>
        </w:rPr>
        <w:t>174.190.374,00</w:t>
      </w:r>
      <w:r w:rsidR="00D74F4D">
        <w:rPr>
          <w:i w:val="0"/>
          <w:color w:val="auto"/>
          <w:sz w:val="24"/>
          <w:szCs w:val="24"/>
        </w:rPr>
        <w:t xml:space="preserve">, </w:t>
      </w:r>
      <w:r w:rsidR="00FB69BF">
        <w:rPr>
          <w:i w:val="0"/>
          <w:color w:val="auto"/>
          <w:sz w:val="24"/>
          <w:szCs w:val="24"/>
        </w:rPr>
        <w:t xml:space="preserve">para o qual se </w:t>
      </w:r>
      <w:r w:rsidR="00D74F4D">
        <w:rPr>
          <w:i w:val="0"/>
          <w:color w:val="auto"/>
          <w:sz w:val="24"/>
          <w:szCs w:val="24"/>
        </w:rPr>
        <w:t>espera a recomposição d</w:t>
      </w:r>
      <w:r w:rsidR="00FB69BF">
        <w:rPr>
          <w:i w:val="0"/>
          <w:color w:val="auto"/>
          <w:sz w:val="24"/>
          <w:szCs w:val="24"/>
        </w:rPr>
        <w:t>o</w:t>
      </w:r>
      <w:r w:rsidR="00D74F4D">
        <w:rPr>
          <w:i w:val="0"/>
          <w:color w:val="auto"/>
          <w:sz w:val="24"/>
          <w:szCs w:val="24"/>
        </w:rPr>
        <w:t xml:space="preserve"> valor bloqueado no decorrer do ano de 2021.</w:t>
      </w:r>
      <w:r w:rsidR="008F754F">
        <w:rPr>
          <w:i w:val="0"/>
          <w:color w:val="auto"/>
          <w:sz w:val="24"/>
          <w:szCs w:val="24"/>
        </w:rPr>
        <w:t xml:space="preserve"> Destrinchando as ações para</w:t>
      </w:r>
      <w:r w:rsidR="003917AB">
        <w:rPr>
          <w:i w:val="0"/>
          <w:color w:val="auto"/>
          <w:sz w:val="24"/>
          <w:szCs w:val="24"/>
        </w:rPr>
        <w:t xml:space="preserve"> a</w:t>
      </w:r>
      <w:r w:rsidR="008F754F">
        <w:rPr>
          <w:i w:val="0"/>
          <w:color w:val="auto"/>
          <w:sz w:val="24"/>
          <w:szCs w:val="24"/>
        </w:rPr>
        <w:t xml:space="preserve"> redução de gastos</w:t>
      </w:r>
      <w:r w:rsidR="003917AB">
        <w:rPr>
          <w:i w:val="0"/>
          <w:color w:val="auto"/>
          <w:sz w:val="24"/>
          <w:szCs w:val="24"/>
        </w:rPr>
        <w:t>,</w:t>
      </w:r>
      <w:r w:rsidR="008F754F">
        <w:rPr>
          <w:i w:val="0"/>
          <w:color w:val="auto"/>
          <w:sz w:val="24"/>
          <w:szCs w:val="24"/>
        </w:rPr>
        <w:t xml:space="preserve"> citou: (i) </w:t>
      </w:r>
      <w:r w:rsidR="003917AB">
        <w:rPr>
          <w:i w:val="0"/>
          <w:color w:val="auto"/>
          <w:sz w:val="24"/>
          <w:szCs w:val="24"/>
        </w:rPr>
        <w:t xml:space="preserve">o </w:t>
      </w:r>
      <w:r w:rsidR="008F754F">
        <w:rPr>
          <w:i w:val="0"/>
          <w:color w:val="auto"/>
          <w:sz w:val="24"/>
          <w:szCs w:val="24"/>
        </w:rPr>
        <w:t xml:space="preserve">rateio </w:t>
      </w:r>
      <w:r w:rsidR="008F754F" w:rsidRPr="008F754F">
        <w:rPr>
          <w:i w:val="0"/>
          <w:color w:val="auto"/>
          <w:sz w:val="24"/>
          <w:szCs w:val="24"/>
        </w:rPr>
        <w:t>custos fixos da plataforma previdenciária</w:t>
      </w:r>
      <w:r w:rsidR="008F754F">
        <w:rPr>
          <w:i w:val="0"/>
          <w:color w:val="auto"/>
          <w:sz w:val="24"/>
          <w:szCs w:val="24"/>
        </w:rPr>
        <w:t xml:space="preserve"> </w:t>
      </w:r>
      <w:r w:rsidR="008F754F" w:rsidRPr="008F754F">
        <w:rPr>
          <w:i w:val="0"/>
          <w:color w:val="auto"/>
          <w:sz w:val="24"/>
          <w:szCs w:val="24"/>
        </w:rPr>
        <w:t xml:space="preserve">com outros contratos da </w:t>
      </w:r>
      <w:r w:rsidR="008F754F">
        <w:rPr>
          <w:i w:val="0"/>
          <w:color w:val="auto"/>
          <w:sz w:val="24"/>
          <w:szCs w:val="24"/>
        </w:rPr>
        <w:t>DATAPREV</w:t>
      </w:r>
      <w:r w:rsidR="00FB69BF">
        <w:rPr>
          <w:i w:val="0"/>
          <w:color w:val="auto"/>
          <w:sz w:val="24"/>
          <w:szCs w:val="24"/>
        </w:rPr>
        <w:t>;</w:t>
      </w:r>
      <w:r w:rsidR="008F754F">
        <w:rPr>
          <w:i w:val="0"/>
          <w:color w:val="auto"/>
          <w:sz w:val="24"/>
          <w:szCs w:val="24"/>
        </w:rPr>
        <w:t xml:space="preserve"> (ii) </w:t>
      </w:r>
      <w:r w:rsidR="008F754F" w:rsidRPr="008F754F">
        <w:rPr>
          <w:i w:val="0"/>
          <w:color w:val="auto"/>
          <w:sz w:val="24"/>
          <w:szCs w:val="24"/>
        </w:rPr>
        <w:t>a padronização de contratos</w:t>
      </w:r>
      <w:r w:rsidR="008F754F">
        <w:rPr>
          <w:i w:val="0"/>
          <w:color w:val="auto"/>
          <w:sz w:val="24"/>
          <w:szCs w:val="24"/>
        </w:rPr>
        <w:t xml:space="preserve"> como o de</w:t>
      </w:r>
      <w:r w:rsidR="008F754F" w:rsidRPr="008F754F">
        <w:rPr>
          <w:i w:val="0"/>
          <w:color w:val="auto"/>
          <w:sz w:val="24"/>
          <w:szCs w:val="24"/>
        </w:rPr>
        <w:t xml:space="preserve"> vigilância</w:t>
      </w:r>
      <w:r w:rsidR="008F754F">
        <w:rPr>
          <w:i w:val="0"/>
          <w:color w:val="auto"/>
          <w:sz w:val="24"/>
          <w:szCs w:val="24"/>
        </w:rPr>
        <w:t xml:space="preserve"> que teve uma redução de mais de 20%; (iii)</w:t>
      </w:r>
      <w:r w:rsidR="003917AB">
        <w:rPr>
          <w:i w:val="0"/>
          <w:color w:val="auto"/>
          <w:sz w:val="24"/>
          <w:szCs w:val="24"/>
        </w:rPr>
        <w:t xml:space="preserve"> a</w:t>
      </w:r>
      <w:r w:rsidR="008F754F" w:rsidRPr="008F754F">
        <w:t xml:space="preserve"> </w:t>
      </w:r>
      <w:r w:rsidR="008F754F" w:rsidRPr="008F754F">
        <w:rPr>
          <w:i w:val="0"/>
          <w:color w:val="auto"/>
          <w:sz w:val="24"/>
          <w:szCs w:val="24"/>
        </w:rPr>
        <w:t>redução de despesas com aluguéis</w:t>
      </w:r>
      <w:r w:rsidR="008F754F">
        <w:rPr>
          <w:i w:val="0"/>
          <w:color w:val="auto"/>
          <w:sz w:val="24"/>
          <w:szCs w:val="24"/>
        </w:rPr>
        <w:t xml:space="preserve">, considera </w:t>
      </w:r>
      <w:r w:rsidR="008F754F" w:rsidRPr="008F754F">
        <w:rPr>
          <w:i w:val="0"/>
          <w:color w:val="auto"/>
          <w:sz w:val="24"/>
          <w:szCs w:val="24"/>
        </w:rPr>
        <w:t>uma das maiores despesas</w:t>
      </w:r>
      <w:r w:rsidR="008F754F">
        <w:rPr>
          <w:i w:val="0"/>
          <w:color w:val="auto"/>
          <w:sz w:val="24"/>
          <w:szCs w:val="24"/>
        </w:rPr>
        <w:t xml:space="preserve">; </w:t>
      </w:r>
      <w:r w:rsidR="003647F6">
        <w:rPr>
          <w:i w:val="0"/>
          <w:color w:val="auto"/>
          <w:sz w:val="24"/>
          <w:szCs w:val="24"/>
        </w:rPr>
        <w:t xml:space="preserve">e, </w:t>
      </w:r>
      <w:r w:rsidR="008F754F">
        <w:rPr>
          <w:i w:val="0"/>
          <w:color w:val="auto"/>
          <w:sz w:val="24"/>
          <w:szCs w:val="24"/>
        </w:rPr>
        <w:t>(iv)</w:t>
      </w:r>
      <w:r w:rsidR="003647F6">
        <w:rPr>
          <w:i w:val="0"/>
          <w:color w:val="auto"/>
          <w:sz w:val="24"/>
          <w:szCs w:val="24"/>
        </w:rPr>
        <w:t xml:space="preserve"> a futura implementação do modelo de</w:t>
      </w:r>
      <w:r w:rsidR="003647F6" w:rsidRPr="003647F6">
        <w:t xml:space="preserve"> </w:t>
      </w:r>
      <w:r w:rsidR="003647F6" w:rsidRPr="003647F6">
        <w:rPr>
          <w:i w:val="0"/>
          <w:color w:val="auto"/>
          <w:sz w:val="24"/>
          <w:szCs w:val="24"/>
        </w:rPr>
        <w:t>instalação das unidades de funcionamento</w:t>
      </w:r>
      <w:r w:rsidR="00FB69BF">
        <w:rPr>
          <w:i w:val="0"/>
          <w:color w:val="auto"/>
          <w:sz w:val="24"/>
          <w:szCs w:val="24"/>
        </w:rPr>
        <w:t>,</w:t>
      </w:r>
      <w:r w:rsidR="003647F6">
        <w:rPr>
          <w:i w:val="0"/>
          <w:color w:val="auto"/>
          <w:sz w:val="24"/>
          <w:szCs w:val="24"/>
        </w:rPr>
        <w:t xml:space="preserve"> através de permuta; (v) reformas de unidades através de permutas, desde que tenha o aval do TCU</w:t>
      </w:r>
      <w:r w:rsidR="000139E1">
        <w:rPr>
          <w:i w:val="0"/>
          <w:color w:val="auto"/>
          <w:sz w:val="24"/>
          <w:szCs w:val="24"/>
        </w:rPr>
        <w:t>,</w:t>
      </w:r>
      <w:r w:rsidR="003647F6">
        <w:rPr>
          <w:i w:val="0"/>
          <w:color w:val="auto"/>
          <w:sz w:val="24"/>
          <w:szCs w:val="24"/>
        </w:rPr>
        <w:t xml:space="preserve"> que já </w:t>
      </w:r>
      <w:r w:rsidR="000139E1">
        <w:rPr>
          <w:i w:val="0"/>
          <w:color w:val="auto"/>
          <w:sz w:val="24"/>
          <w:szCs w:val="24"/>
        </w:rPr>
        <w:t xml:space="preserve">se manifestou ser </w:t>
      </w:r>
      <w:r w:rsidR="003647F6">
        <w:rPr>
          <w:i w:val="0"/>
          <w:color w:val="auto"/>
          <w:sz w:val="24"/>
          <w:szCs w:val="24"/>
        </w:rPr>
        <w:t>viável;</w:t>
      </w:r>
      <w:r w:rsidR="003917AB">
        <w:rPr>
          <w:i w:val="0"/>
          <w:color w:val="auto"/>
          <w:sz w:val="24"/>
          <w:szCs w:val="24"/>
        </w:rPr>
        <w:t xml:space="preserve"> e</w:t>
      </w:r>
      <w:r w:rsidR="003647F6">
        <w:rPr>
          <w:i w:val="0"/>
          <w:color w:val="auto"/>
          <w:sz w:val="24"/>
          <w:szCs w:val="24"/>
        </w:rPr>
        <w:t xml:space="preserve"> (vi) parceria com o Ministério Público do Trabalho possibilitando que empresas com </w:t>
      </w:r>
      <w:r w:rsidR="003917AB">
        <w:rPr>
          <w:i w:val="0"/>
          <w:color w:val="auto"/>
          <w:sz w:val="24"/>
          <w:szCs w:val="24"/>
        </w:rPr>
        <w:t xml:space="preserve">Termo de Ajuste de Conduta </w:t>
      </w:r>
      <w:r w:rsidR="00AF13EC">
        <w:rPr>
          <w:i w:val="0"/>
          <w:color w:val="auto"/>
          <w:sz w:val="24"/>
          <w:szCs w:val="24"/>
        </w:rPr>
        <w:t>(</w:t>
      </w:r>
      <w:r w:rsidR="003647F6">
        <w:rPr>
          <w:i w:val="0"/>
          <w:color w:val="auto"/>
          <w:sz w:val="24"/>
          <w:szCs w:val="24"/>
        </w:rPr>
        <w:t>TAC</w:t>
      </w:r>
      <w:r w:rsidR="00AF13EC">
        <w:rPr>
          <w:i w:val="0"/>
          <w:color w:val="auto"/>
          <w:sz w:val="24"/>
          <w:szCs w:val="24"/>
        </w:rPr>
        <w:t>)</w:t>
      </w:r>
      <w:r w:rsidR="003647F6">
        <w:rPr>
          <w:i w:val="0"/>
          <w:color w:val="auto"/>
          <w:sz w:val="24"/>
          <w:szCs w:val="24"/>
        </w:rPr>
        <w:t xml:space="preserve"> firmados </w:t>
      </w:r>
      <w:r w:rsidR="00AF13EC">
        <w:rPr>
          <w:i w:val="0"/>
          <w:color w:val="auto"/>
          <w:sz w:val="24"/>
          <w:szCs w:val="24"/>
        </w:rPr>
        <w:t>sob</w:t>
      </w:r>
      <w:r w:rsidR="00AF13EC">
        <w:rPr>
          <w:i w:val="0"/>
          <w:color w:val="auto"/>
          <w:sz w:val="24"/>
          <w:szCs w:val="24"/>
        </w:rPr>
        <w:t xml:space="preserve"> </w:t>
      </w:r>
      <w:r w:rsidR="003647F6">
        <w:rPr>
          <w:i w:val="0"/>
          <w:color w:val="auto"/>
          <w:sz w:val="24"/>
          <w:szCs w:val="24"/>
        </w:rPr>
        <w:t xml:space="preserve">temas ligados à Previdência, possam oferecer serviço de reforma das agências. Discorreu informando que existe uma parcela de imóveis do INSS em boas condições, outra em situação razoável e um percentual menor, porém, significativo, em situação bastante precária, principalmente no quesito acessibilidade. Mais uma vez, enalteceu o trabalho do CNPS junto ao Congresso Nacional na aquisição de suplementação orçamentária que possibilitou a capacitação dos servidores e a implantação da quarta </w:t>
      </w:r>
      <w:r w:rsidR="00871EB7">
        <w:rPr>
          <w:i w:val="0"/>
          <w:color w:val="auto"/>
          <w:sz w:val="24"/>
          <w:szCs w:val="24"/>
        </w:rPr>
        <w:t xml:space="preserve">Central </w:t>
      </w:r>
      <w:r w:rsidR="003647F6">
        <w:rPr>
          <w:i w:val="0"/>
          <w:color w:val="auto"/>
          <w:sz w:val="24"/>
          <w:szCs w:val="24"/>
        </w:rPr>
        <w:t>do 135</w:t>
      </w:r>
      <w:r w:rsidR="00AF13EC">
        <w:rPr>
          <w:i w:val="0"/>
          <w:color w:val="auto"/>
          <w:sz w:val="24"/>
          <w:szCs w:val="24"/>
        </w:rPr>
        <w:t>,</w:t>
      </w:r>
      <w:r w:rsidR="003647F6">
        <w:rPr>
          <w:i w:val="0"/>
          <w:color w:val="auto"/>
          <w:sz w:val="24"/>
          <w:szCs w:val="24"/>
        </w:rPr>
        <w:t xml:space="preserve"> que permitirá </w:t>
      </w:r>
      <w:r w:rsidR="003647F6">
        <w:rPr>
          <w:i w:val="0"/>
          <w:color w:val="auto"/>
          <w:sz w:val="24"/>
          <w:szCs w:val="24"/>
        </w:rPr>
        <w:lastRenderedPageBreak/>
        <w:t>atender as demandas da sociedade em um prazo adequado.</w:t>
      </w:r>
      <w:r w:rsidR="00871EB7">
        <w:rPr>
          <w:i w:val="0"/>
          <w:color w:val="auto"/>
          <w:sz w:val="24"/>
          <w:szCs w:val="24"/>
        </w:rPr>
        <w:t xml:space="preserve"> Explicou que o aumento no volume de recursos no item </w:t>
      </w:r>
      <w:r w:rsidR="003917AB">
        <w:rPr>
          <w:i w:val="0"/>
          <w:color w:val="auto"/>
          <w:sz w:val="24"/>
          <w:szCs w:val="24"/>
        </w:rPr>
        <w:t xml:space="preserve">“Demais Despesas” </w:t>
      </w:r>
      <w:r w:rsidR="00871EB7">
        <w:rPr>
          <w:i w:val="0"/>
          <w:color w:val="auto"/>
          <w:sz w:val="24"/>
          <w:szCs w:val="24"/>
        </w:rPr>
        <w:t>(</w:t>
      </w:r>
      <w:r w:rsidR="00871EB7" w:rsidRPr="00871EB7">
        <w:rPr>
          <w:i w:val="0"/>
          <w:color w:val="auto"/>
          <w:sz w:val="24"/>
          <w:szCs w:val="24"/>
        </w:rPr>
        <w:t>Auditoria, Defesa Judicial, COVID-19, et</w:t>
      </w:r>
      <w:r w:rsidR="00871EB7">
        <w:rPr>
          <w:i w:val="0"/>
          <w:color w:val="auto"/>
          <w:sz w:val="24"/>
          <w:szCs w:val="24"/>
        </w:rPr>
        <w:t xml:space="preserve">ecetera), se deve principalmente, aos recursos destinados </w:t>
      </w:r>
      <w:r w:rsidR="003917AB">
        <w:rPr>
          <w:i w:val="0"/>
          <w:color w:val="auto"/>
          <w:sz w:val="24"/>
          <w:szCs w:val="24"/>
        </w:rPr>
        <w:t xml:space="preserve">as </w:t>
      </w:r>
      <w:r w:rsidR="00871EB7">
        <w:rPr>
          <w:i w:val="0"/>
          <w:color w:val="auto"/>
          <w:sz w:val="24"/>
          <w:szCs w:val="24"/>
        </w:rPr>
        <w:t>medidas de combate ao COVID-19, restando ainda mais de R$ 60</w:t>
      </w:r>
      <w:r w:rsidR="0062500B">
        <w:rPr>
          <w:i w:val="0"/>
          <w:color w:val="auto"/>
          <w:sz w:val="24"/>
          <w:szCs w:val="24"/>
        </w:rPr>
        <w:t xml:space="preserve"> milhões</w:t>
      </w:r>
      <w:r w:rsidR="003917AB">
        <w:rPr>
          <w:i w:val="0"/>
          <w:color w:val="auto"/>
          <w:sz w:val="24"/>
          <w:szCs w:val="24"/>
        </w:rPr>
        <w:t>,</w:t>
      </w:r>
      <w:r w:rsidR="00871EB7">
        <w:rPr>
          <w:i w:val="0"/>
          <w:color w:val="auto"/>
          <w:sz w:val="24"/>
          <w:szCs w:val="24"/>
        </w:rPr>
        <w:t xml:space="preserve"> já que o bloqueio foi de R$ 9</w:t>
      </w:r>
      <w:r w:rsidR="0062500B">
        <w:rPr>
          <w:i w:val="0"/>
          <w:color w:val="auto"/>
          <w:sz w:val="24"/>
          <w:szCs w:val="24"/>
        </w:rPr>
        <w:t xml:space="preserve"> milhões</w:t>
      </w:r>
      <w:r w:rsidR="00871EB7">
        <w:rPr>
          <w:i w:val="0"/>
          <w:color w:val="auto"/>
          <w:sz w:val="24"/>
          <w:szCs w:val="24"/>
        </w:rPr>
        <w:t xml:space="preserve">. Concluiu </w:t>
      </w:r>
      <w:r w:rsidR="008848C2">
        <w:rPr>
          <w:i w:val="0"/>
          <w:color w:val="auto"/>
          <w:sz w:val="24"/>
          <w:szCs w:val="24"/>
        </w:rPr>
        <w:t xml:space="preserve">afirmando que a dotação aprovada na LOA, apesar de bem menor que a de 2020, é viável para que </w:t>
      </w:r>
      <w:r w:rsidR="00AF13EC">
        <w:rPr>
          <w:i w:val="0"/>
          <w:color w:val="auto"/>
          <w:sz w:val="24"/>
          <w:szCs w:val="24"/>
        </w:rPr>
        <w:t xml:space="preserve">o </w:t>
      </w:r>
      <w:r w:rsidR="008848C2">
        <w:rPr>
          <w:i w:val="0"/>
          <w:color w:val="auto"/>
          <w:sz w:val="24"/>
          <w:szCs w:val="24"/>
        </w:rPr>
        <w:t xml:space="preserve">INSS mantenha duas </w:t>
      </w:r>
      <w:r w:rsidR="00AF13EC">
        <w:rPr>
          <w:i w:val="0"/>
          <w:color w:val="auto"/>
          <w:sz w:val="24"/>
          <w:szCs w:val="24"/>
        </w:rPr>
        <w:t xml:space="preserve">das suas </w:t>
      </w:r>
      <w:r w:rsidR="008848C2">
        <w:rPr>
          <w:i w:val="0"/>
          <w:color w:val="auto"/>
          <w:sz w:val="24"/>
          <w:szCs w:val="24"/>
        </w:rPr>
        <w:t>principais atribuições e cumpra sua missão perante a sociedade.</w:t>
      </w:r>
      <w:r w:rsidR="003562C3">
        <w:rPr>
          <w:i w:val="0"/>
          <w:color w:val="auto"/>
          <w:sz w:val="24"/>
          <w:szCs w:val="24"/>
        </w:rPr>
        <w:t xml:space="preserve"> Dando sequência </w:t>
      </w:r>
      <w:r w:rsidR="00AF13EC">
        <w:rPr>
          <w:i w:val="0"/>
          <w:color w:val="auto"/>
          <w:sz w:val="24"/>
          <w:szCs w:val="24"/>
        </w:rPr>
        <w:t xml:space="preserve">a </w:t>
      </w:r>
      <w:r w:rsidR="003562C3">
        <w:rPr>
          <w:i w:val="0"/>
          <w:color w:val="auto"/>
          <w:sz w:val="24"/>
          <w:szCs w:val="24"/>
        </w:rPr>
        <w:t xml:space="preserve">reunião, o Sr. </w:t>
      </w:r>
      <w:r w:rsidR="00CB09C6">
        <w:rPr>
          <w:i w:val="0"/>
          <w:color w:val="auto"/>
          <w:sz w:val="24"/>
          <w:szCs w:val="24"/>
        </w:rPr>
        <w:t>Presidente</w:t>
      </w:r>
      <w:r w:rsidR="003562C3">
        <w:rPr>
          <w:i w:val="0"/>
          <w:color w:val="auto"/>
          <w:sz w:val="24"/>
          <w:szCs w:val="24"/>
        </w:rPr>
        <w:t xml:space="preserve"> saudou o Superintendente Regional</w:t>
      </w:r>
      <w:r w:rsidR="003562C3" w:rsidRPr="003562C3">
        <w:rPr>
          <w:i w:val="0"/>
          <w:color w:val="auto"/>
          <w:sz w:val="24"/>
          <w:szCs w:val="24"/>
        </w:rPr>
        <w:t xml:space="preserve"> Sudeste do Instituto Nacional do Seguro Social</w:t>
      </w:r>
      <w:r w:rsidR="003562C3">
        <w:rPr>
          <w:i w:val="0"/>
          <w:color w:val="auto"/>
          <w:sz w:val="24"/>
          <w:szCs w:val="24"/>
        </w:rPr>
        <w:t xml:space="preserve">, o Sr. </w:t>
      </w:r>
      <w:r w:rsidR="003562C3" w:rsidRPr="003562C3">
        <w:rPr>
          <w:i w:val="0"/>
          <w:color w:val="auto"/>
          <w:sz w:val="24"/>
          <w:szCs w:val="24"/>
        </w:rPr>
        <w:t>José Carlos de Oliveira</w:t>
      </w:r>
      <w:r w:rsidR="00AF13EC">
        <w:rPr>
          <w:i w:val="0"/>
          <w:color w:val="auto"/>
          <w:sz w:val="24"/>
          <w:szCs w:val="24"/>
        </w:rPr>
        <w:t>, que saudou a todos</w:t>
      </w:r>
      <w:r w:rsidR="003562C3">
        <w:rPr>
          <w:i w:val="0"/>
          <w:color w:val="auto"/>
          <w:sz w:val="24"/>
          <w:szCs w:val="24"/>
        </w:rPr>
        <w:t xml:space="preserve">. </w:t>
      </w:r>
      <w:r w:rsidR="00AF13EC">
        <w:rPr>
          <w:i w:val="0"/>
          <w:color w:val="auto"/>
          <w:sz w:val="24"/>
          <w:szCs w:val="24"/>
        </w:rPr>
        <w:t xml:space="preserve">Em sequência, </w:t>
      </w:r>
      <w:r w:rsidR="003562C3">
        <w:rPr>
          <w:i w:val="0"/>
          <w:color w:val="auto"/>
          <w:sz w:val="24"/>
          <w:szCs w:val="24"/>
        </w:rPr>
        <w:t xml:space="preserve">franqueou a palavra aos conselheiros. Iniciando o bloco, a Sra. </w:t>
      </w:r>
      <w:r w:rsidR="003562C3" w:rsidRPr="003562C3">
        <w:rPr>
          <w:i w:val="0"/>
          <w:color w:val="auto"/>
          <w:sz w:val="24"/>
          <w:szCs w:val="24"/>
        </w:rPr>
        <w:t>Tônia Andrea Inocentini Galleti</w:t>
      </w:r>
      <w:r w:rsidR="003562C3">
        <w:rPr>
          <w:i w:val="0"/>
          <w:color w:val="auto"/>
          <w:sz w:val="24"/>
          <w:szCs w:val="24"/>
        </w:rPr>
        <w:t xml:space="preserve"> perguntou </w:t>
      </w:r>
      <w:r w:rsidR="00A60B32">
        <w:rPr>
          <w:i w:val="0"/>
          <w:color w:val="auto"/>
          <w:sz w:val="24"/>
          <w:szCs w:val="24"/>
        </w:rPr>
        <w:t>se os cortes orçamentários</w:t>
      </w:r>
      <w:r w:rsidR="00AF13EC">
        <w:rPr>
          <w:i w:val="0"/>
          <w:color w:val="auto"/>
          <w:sz w:val="24"/>
          <w:szCs w:val="24"/>
        </w:rPr>
        <w:t>,</w:t>
      </w:r>
      <w:r w:rsidR="00A60B32">
        <w:rPr>
          <w:i w:val="0"/>
          <w:color w:val="auto"/>
          <w:sz w:val="24"/>
          <w:szCs w:val="24"/>
        </w:rPr>
        <w:t xml:space="preserve"> efetuados </w:t>
      </w:r>
      <w:r w:rsidR="003562C3">
        <w:rPr>
          <w:i w:val="0"/>
          <w:color w:val="auto"/>
          <w:sz w:val="24"/>
          <w:szCs w:val="24"/>
        </w:rPr>
        <w:t>pelo Congresso</w:t>
      </w:r>
      <w:r w:rsidR="00AF13EC">
        <w:rPr>
          <w:i w:val="0"/>
          <w:color w:val="auto"/>
          <w:sz w:val="24"/>
          <w:szCs w:val="24"/>
        </w:rPr>
        <w:t>,</w:t>
      </w:r>
      <w:r w:rsidR="003562C3">
        <w:rPr>
          <w:i w:val="0"/>
          <w:color w:val="auto"/>
          <w:sz w:val="24"/>
          <w:szCs w:val="24"/>
        </w:rPr>
        <w:t xml:space="preserve"> </w:t>
      </w:r>
      <w:r w:rsidR="00A60B32">
        <w:rPr>
          <w:i w:val="0"/>
          <w:color w:val="auto"/>
          <w:sz w:val="24"/>
          <w:szCs w:val="24"/>
        </w:rPr>
        <w:t xml:space="preserve">abarcaram </w:t>
      </w:r>
      <w:r w:rsidR="003917AB">
        <w:rPr>
          <w:i w:val="0"/>
          <w:color w:val="auto"/>
          <w:sz w:val="24"/>
          <w:szCs w:val="24"/>
        </w:rPr>
        <w:t xml:space="preserve">as </w:t>
      </w:r>
      <w:r w:rsidR="00A60B32">
        <w:rPr>
          <w:i w:val="0"/>
          <w:color w:val="auto"/>
          <w:sz w:val="24"/>
          <w:szCs w:val="24"/>
        </w:rPr>
        <w:t>despesas e</w:t>
      </w:r>
      <w:r w:rsidR="003917AB">
        <w:rPr>
          <w:i w:val="0"/>
          <w:color w:val="auto"/>
          <w:sz w:val="24"/>
          <w:szCs w:val="24"/>
        </w:rPr>
        <w:t xml:space="preserve"> a</w:t>
      </w:r>
      <w:r w:rsidR="00A60B32">
        <w:rPr>
          <w:i w:val="0"/>
          <w:color w:val="auto"/>
          <w:sz w:val="24"/>
          <w:szCs w:val="24"/>
        </w:rPr>
        <w:t xml:space="preserve"> arrecadação. Em resposta, o Sr. </w:t>
      </w:r>
      <w:r w:rsidR="00A60B32" w:rsidRPr="00A60B32">
        <w:rPr>
          <w:i w:val="0"/>
          <w:color w:val="auto"/>
          <w:sz w:val="24"/>
          <w:szCs w:val="24"/>
        </w:rPr>
        <w:t>Leonardo José Rolim Guimarães</w:t>
      </w:r>
      <w:r w:rsidR="00A60B32">
        <w:rPr>
          <w:i w:val="0"/>
          <w:color w:val="auto"/>
          <w:sz w:val="24"/>
          <w:szCs w:val="24"/>
        </w:rPr>
        <w:t xml:space="preserve"> falou </w:t>
      </w:r>
      <w:r w:rsidR="003917AB">
        <w:rPr>
          <w:i w:val="0"/>
          <w:color w:val="auto"/>
          <w:sz w:val="24"/>
          <w:szCs w:val="24"/>
        </w:rPr>
        <w:t xml:space="preserve">que </w:t>
      </w:r>
      <w:r w:rsidR="00A60B32">
        <w:rPr>
          <w:i w:val="0"/>
          <w:color w:val="auto"/>
          <w:sz w:val="24"/>
          <w:szCs w:val="24"/>
        </w:rPr>
        <w:t>o corte foi nas despesas</w:t>
      </w:r>
      <w:r w:rsidR="00AF13EC">
        <w:rPr>
          <w:i w:val="0"/>
          <w:color w:val="auto"/>
          <w:sz w:val="24"/>
          <w:szCs w:val="24"/>
        </w:rPr>
        <w:t>,</w:t>
      </w:r>
      <w:r w:rsidR="00A60B32">
        <w:rPr>
          <w:i w:val="0"/>
          <w:color w:val="auto"/>
          <w:sz w:val="24"/>
          <w:szCs w:val="24"/>
        </w:rPr>
        <w:t xml:space="preserve"> englobando as despesas obrigatórias.</w:t>
      </w:r>
      <w:r w:rsidR="004A4FDA">
        <w:rPr>
          <w:i w:val="0"/>
          <w:color w:val="auto"/>
          <w:sz w:val="24"/>
          <w:szCs w:val="24"/>
        </w:rPr>
        <w:t xml:space="preserve"> Com a palavra, o Sr. </w:t>
      </w:r>
      <w:r w:rsidR="004A4FDA" w:rsidRPr="004A4FDA">
        <w:rPr>
          <w:i w:val="0"/>
          <w:color w:val="auto"/>
          <w:sz w:val="24"/>
          <w:szCs w:val="24"/>
        </w:rPr>
        <w:t>Dionízio Martins de Macedo Filho</w:t>
      </w:r>
      <w:r w:rsidR="004A4FDA">
        <w:rPr>
          <w:i w:val="0"/>
          <w:color w:val="auto"/>
          <w:sz w:val="24"/>
          <w:szCs w:val="24"/>
        </w:rPr>
        <w:t xml:space="preserve"> comentou que o Congresso não fez alterações na proposta de desoneração da folha</w:t>
      </w:r>
      <w:r w:rsidR="00AF13EC">
        <w:rPr>
          <w:i w:val="0"/>
          <w:color w:val="auto"/>
          <w:sz w:val="24"/>
          <w:szCs w:val="24"/>
        </w:rPr>
        <w:t>,</w:t>
      </w:r>
      <w:r w:rsidR="004A4FDA">
        <w:rPr>
          <w:i w:val="0"/>
          <w:color w:val="auto"/>
          <w:sz w:val="24"/>
          <w:szCs w:val="24"/>
        </w:rPr>
        <w:t xml:space="preserve"> nem exigiu </w:t>
      </w:r>
      <w:r w:rsidR="004A4FDA" w:rsidRPr="004A4FDA">
        <w:rPr>
          <w:i w:val="0"/>
          <w:color w:val="auto"/>
          <w:sz w:val="24"/>
          <w:szCs w:val="24"/>
        </w:rPr>
        <w:t>nenhuma contrapartida dos seguimentos econômicos</w:t>
      </w:r>
      <w:r w:rsidR="004A4FDA">
        <w:rPr>
          <w:i w:val="0"/>
          <w:color w:val="auto"/>
          <w:sz w:val="24"/>
          <w:szCs w:val="24"/>
        </w:rPr>
        <w:t xml:space="preserve"> que se beneficiaram</w:t>
      </w:r>
      <w:r w:rsidR="003917AB">
        <w:rPr>
          <w:i w:val="0"/>
          <w:color w:val="auto"/>
          <w:sz w:val="24"/>
          <w:szCs w:val="24"/>
        </w:rPr>
        <w:t>.</w:t>
      </w:r>
      <w:r w:rsidR="004A4FDA">
        <w:rPr>
          <w:i w:val="0"/>
          <w:color w:val="auto"/>
          <w:sz w:val="24"/>
          <w:szCs w:val="24"/>
        </w:rPr>
        <w:t xml:space="preserve"> </w:t>
      </w:r>
      <w:r w:rsidR="003917AB">
        <w:rPr>
          <w:i w:val="0"/>
          <w:color w:val="auto"/>
          <w:sz w:val="24"/>
          <w:szCs w:val="24"/>
        </w:rPr>
        <w:t xml:space="preserve">Por </w:t>
      </w:r>
      <w:r w:rsidR="004A4FDA">
        <w:rPr>
          <w:i w:val="0"/>
          <w:color w:val="auto"/>
          <w:sz w:val="24"/>
          <w:szCs w:val="24"/>
        </w:rPr>
        <w:t xml:space="preserve">outro lado, reduziu o pagamento de benefícios e do </w:t>
      </w:r>
      <w:r w:rsidR="003917AB">
        <w:rPr>
          <w:i w:val="0"/>
          <w:color w:val="auto"/>
          <w:sz w:val="24"/>
          <w:szCs w:val="24"/>
        </w:rPr>
        <w:t>seguro</w:t>
      </w:r>
      <w:r w:rsidR="004A4FDA">
        <w:rPr>
          <w:i w:val="0"/>
          <w:color w:val="auto"/>
          <w:sz w:val="24"/>
          <w:szCs w:val="24"/>
        </w:rPr>
        <w:t>-desemprego. Citou</w:t>
      </w:r>
      <w:r w:rsidR="00AF13EC">
        <w:rPr>
          <w:i w:val="0"/>
          <w:color w:val="auto"/>
          <w:sz w:val="24"/>
          <w:szCs w:val="24"/>
        </w:rPr>
        <w:t>,</w:t>
      </w:r>
      <w:r w:rsidR="004A4FDA">
        <w:rPr>
          <w:i w:val="0"/>
          <w:color w:val="auto"/>
          <w:sz w:val="24"/>
          <w:szCs w:val="24"/>
        </w:rPr>
        <w:t xml:space="preserve"> também</w:t>
      </w:r>
      <w:r w:rsidR="00AF13EC">
        <w:rPr>
          <w:i w:val="0"/>
          <w:color w:val="auto"/>
          <w:sz w:val="24"/>
          <w:szCs w:val="24"/>
        </w:rPr>
        <w:t>,</w:t>
      </w:r>
      <w:r w:rsidR="004A4FDA">
        <w:rPr>
          <w:i w:val="0"/>
          <w:color w:val="auto"/>
          <w:sz w:val="24"/>
          <w:szCs w:val="24"/>
        </w:rPr>
        <w:t xml:space="preserve"> o bloqueio dos R$ 12</w:t>
      </w:r>
      <w:r w:rsidR="0062500B">
        <w:rPr>
          <w:i w:val="0"/>
          <w:color w:val="auto"/>
          <w:sz w:val="24"/>
          <w:szCs w:val="24"/>
        </w:rPr>
        <w:t xml:space="preserve"> milhões</w:t>
      </w:r>
      <w:r w:rsidR="004A4FDA">
        <w:rPr>
          <w:i w:val="0"/>
          <w:color w:val="auto"/>
          <w:sz w:val="24"/>
          <w:szCs w:val="24"/>
        </w:rPr>
        <w:t xml:space="preserve"> da reabilitação profissional</w:t>
      </w:r>
      <w:r w:rsidR="00AF13EC">
        <w:rPr>
          <w:i w:val="0"/>
          <w:color w:val="auto"/>
          <w:sz w:val="24"/>
          <w:szCs w:val="24"/>
        </w:rPr>
        <w:t>,</w:t>
      </w:r>
      <w:r w:rsidR="004A4FDA">
        <w:rPr>
          <w:i w:val="0"/>
          <w:color w:val="auto"/>
          <w:sz w:val="24"/>
          <w:szCs w:val="24"/>
        </w:rPr>
        <w:t xml:space="preserve"> reduzindo praticamente à metade</w:t>
      </w:r>
      <w:r w:rsidR="00AF13EC">
        <w:rPr>
          <w:i w:val="0"/>
          <w:color w:val="auto"/>
          <w:sz w:val="24"/>
          <w:szCs w:val="24"/>
        </w:rPr>
        <w:t>,</w:t>
      </w:r>
      <w:r w:rsidR="004A4FDA">
        <w:rPr>
          <w:i w:val="0"/>
          <w:color w:val="auto"/>
          <w:sz w:val="24"/>
          <w:szCs w:val="24"/>
        </w:rPr>
        <w:t xml:space="preserve"> em relação ao orçamento de 2020. </w:t>
      </w:r>
      <w:r w:rsidR="00CD2ACA">
        <w:rPr>
          <w:i w:val="0"/>
          <w:color w:val="auto"/>
          <w:sz w:val="24"/>
          <w:szCs w:val="24"/>
        </w:rPr>
        <w:t>Em seguida</w:t>
      </w:r>
      <w:r w:rsidR="00A70953">
        <w:rPr>
          <w:i w:val="0"/>
          <w:color w:val="auto"/>
          <w:sz w:val="24"/>
          <w:szCs w:val="24"/>
        </w:rPr>
        <w:t xml:space="preserve">, o Sr. </w:t>
      </w:r>
      <w:r w:rsidR="00A70953" w:rsidRPr="00A70953">
        <w:rPr>
          <w:i w:val="0"/>
          <w:color w:val="auto"/>
          <w:sz w:val="24"/>
          <w:szCs w:val="24"/>
        </w:rPr>
        <w:t>Leonardo José Rolim Guimarães</w:t>
      </w:r>
      <w:r w:rsidR="00A70953">
        <w:rPr>
          <w:i w:val="0"/>
          <w:color w:val="auto"/>
          <w:sz w:val="24"/>
          <w:szCs w:val="24"/>
        </w:rPr>
        <w:t xml:space="preserve"> explicou que a desoneração da folha é um gasto que obrigatoriamente </w:t>
      </w:r>
      <w:r w:rsidR="00CD2ACA">
        <w:rPr>
          <w:i w:val="0"/>
          <w:color w:val="auto"/>
          <w:sz w:val="24"/>
          <w:szCs w:val="24"/>
        </w:rPr>
        <w:t>determina</w:t>
      </w:r>
      <w:r w:rsidR="00A70953">
        <w:rPr>
          <w:i w:val="0"/>
          <w:color w:val="auto"/>
          <w:sz w:val="24"/>
          <w:szCs w:val="24"/>
        </w:rPr>
        <w:t xml:space="preserve"> a recomposição da Fazenda para o fundo do regime geral.</w:t>
      </w:r>
      <w:r w:rsidR="00726CE2">
        <w:rPr>
          <w:i w:val="0"/>
          <w:color w:val="auto"/>
          <w:sz w:val="24"/>
          <w:szCs w:val="24"/>
        </w:rPr>
        <w:t xml:space="preserve"> Caminhando para o final da reunião,</w:t>
      </w:r>
      <w:r w:rsidR="00A70953">
        <w:rPr>
          <w:i w:val="0"/>
          <w:color w:val="auto"/>
          <w:sz w:val="24"/>
          <w:szCs w:val="24"/>
        </w:rPr>
        <w:t xml:space="preserve"> </w:t>
      </w:r>
      <w:r w:rsidR="00726CE2">
        <w:rPr>
          <w:i w:val="0"/>
          <w:color w:val="auto"/>
          <w:sz w:val="24"/>
          <w:szCs w:val="24"/>
        </w:rPr>
        <w:t xml:space="preserve">o Sr. </w:t>
      </w:r>
      <w:r w:rsidR="00CB09C6">
        <w:rPr>
          <w:i w:val="0"/>
          <w:color w:val="auto"/>
          <w:sz w:val="24"/>
          <w:szCs w:val="24"/>
        </w:rPr>
        <w:t>Presidente</w:t>
      </w:r>
      <w:r w:rsidR="00726CE2">
        <w:rPr>
          <w:i w:val="0"/>
          <w:color w:val="auto"/>
          <w:sz w:val="24"/>
          <w:szCs w:val="24"/>
        </w:rPr>
        <w:t xml:space="preserve"> </w:t>
      </w:r>
      <w:r w:rsidR="00E94373">
        <w:rPr>
          <w:i w:val="0"/>
          <w:color w:val="auto"/>
          <w:sz w:val="24"/>
          <w:szCs w:val="24"/>
        </w:rPr>
        <w:t xml:space="preserve">oportunizou a palavra ao </w:t>
      </w:r>
      <w:r w:rsidR="00726CE2">
        <w:rPr>
          <w:i w:val="0"/>
          <w:color w:val="auto"/>
          <w:sz w:val="24"/>
          <w:szCs w:val="24"/>
        </w:rPr>
        <w:t xml:space="preserve">Sr. Francisco Canindé Pegado. </w:t>
      </w:r>
      <w:r w:rsidR="00E94373">
        <w:rPr>
          <w:i w:val="0"/>
          <w:color w:val="auto"/>
          <w:sz w:val="24"/>
          <w:szCs w:val="24"/>
        </w:rPr>
        <w:t>Antes, porém, l</w:t>
      </w:r>
      <w:r w:rsidR="00726CE2">
        <w:rPr>
          <w:i w:val="0"/>
          <w:color w:val="auto"/>
          <w:sz w:val="24"/>
          <w:szCs w:val="24"/>
        </w:rPr>
        <w:t xml:space="preserve">embrou que o </w:t>
      </w:r>
      <w:r w:rsidR="00CD2ACA" w:rsidRPr="00CD2ACA">
        <w:rPr>
          <w:i w:val="0"/>
          <w:color w:val="auto"/>
          <w:sz w:val="24"/>
          <w:szCs w:val="24"/>
        </w:rPr>
        <w:t>Conselho Deliberativo do Fundo de Amparo ao Trabalhador</w:t>
      </w:r>
      <w:r w:rsidR="00CD2ACA">
        <w:rPr>
          <w:i w:val="0"/>
          <w:color w:val="auto"/>
          <w:sz w:val="24"/>
          <w:szCs w:val="24"/>
        </w:rPr>
        <w:t xml:space="preserve"> </w:t>
      </w:r>
      <w:r w:rsidR="00AF13EC">
        <w:rPr>
          <w:i w:val="0"/>
          <w:color w:val="auto"/>
          <w:sz w:val="24"/>
          <w:szCs w:val="24"/>
        </w:rPr>
        <w:t>(</w:t>
      </w:r>
      <w:r w:rsidR="00726CE2">
        <w:rPr>
          <w:i w:val="0"/>
          <w:color w:val="auto"/>
          <w:sz w:val="24"/>
          <w:szCs w:val="24"/>
        </w:rPr>
        <w:t>CODEFAT</w:t>
      </w:r>
      <w:r w:rsidR="00AF13EC">
        <w:rPr>
          <w:i w:val="0"/>
          <w:color w:val="auto"/>
          <w:sz w:val="24"/>
          <w:szCs w:val="24"/>
        </w:rPr>
        <w:t>)</w:t>
      </w:r>
      <w:r w:rsidR="00726CE2">
        <w:rPr>
          <w:i w:val="0"/>
          <w:color w:val="auto"/>
          <w:sz w:val="24"/>
          <w:szCs w:val="24"/>
        </w:rPr>
        <w:t xml:space="preserve"> recentemente deliberou sobre a revisão do calendário de pagamentos do </w:t>
      </w:r>
      <w:r w:rsidR="00AF13EC" w:rsidRPr="00CD2ACA">
        <w:rPr>
          <w:i w:val="0"/>
          <w:color w:val="auto"/>
          <w:sz w:val="24"/>
          <w:szCs w:val="24"/>
        </w:rPr>
        <w:t>Fundo de Amparo ao Trabalhador</w:t>
      </w:r>
      <w:r w:rsidR="00AF13EC">
        <w:rPr>
          <w:i w:val="0"/>
          <w:color w:val="auto"/>
          <w:sz w:val="24"/>
          <w:szCs w:val="24"/>
        </w:rPr>
        <w:t xml:space="preserve"> </w:t>
      </w:r>
      <w:r w:rsidR="00AF13EC">
        <w:rPr>
          <w:i w:val="0"/>
          <w:color w:val="auto"/>
          <w:sz w:val="24"/>
          <w:szCs w:val="24"/>
        </w:rPr>
        <w:t>(</w:t>
      </w:r>
      <w:r w:rsidR="00726CE2">
        <w:rPr>
          <w:i w:val="0"/>
          <w:color w:val="auto"/>
          <w:sz w:val="24"/>
          <w:szCs w:val="24"/>
        </w:rPr>
        <w:t>FAT</w:t>
      </w:r>
      <w:r w:rsidR="00AF13EC">
        <w:rPr>
          <w:i w:val="0"/>
          <w:color w:val="auto"/>
          <w:sz w:val="24"/>
          <w:szCs w:val="24"/>
        </w:rPr>
        <w:t>)</w:t>
      </w:r>
      <w:r w:rsidR="00726CE2">
        <w:rPr>
          <w:i w:val="0"/>
          <w:color w:val="auto"/>
          <w:sz w:val="24"/>
          <w:szCs w:val="24"/>
        </w:rPr>
        <w:t xml:space="preserve"> e adequou a questão do desembolso, o que acabou impactando os valores do</w:t>
      </w:r>
      <w:r w:rsidR="00CD2ACA">
        <w:rPr>
          <w:i w:val="0"/>
          <w:color w:val="auto"/>
          <w:sz w:val="24"/>
          <w:szCs w:val="24"/>
        </w:rPr>
        <w:t xml:space="preserve">– </w:t>
      </w:r>
      <w:r w:rsidR="00726CE2">
        <w:rPr>
          <w:i w:val="0"/>
          <w:color w:val="auto"/>
          <w:sz w:val="24"/>
          <w:szCs w:val="24"/>
        </w:rPr>
        <w:t>FAT a serem executados no ano</w:t>
      </w:r>
      <w:r w:rsidR="0090159C">
        <w:rPr>
          <w:i w:val="0"/>
          <w:color w:val="auto"/>
          <w:sz w:val="24"/>
          <w:szCs w:val="24"/>
        </w:rPr>
        <w:t>. Essa revisão influenciou</w:t>
      </w:r>
      <w:r w:rsidR="00726CE2">
        <w:rPr>
          <w:i w:val="0"/>
          <w:color w:val="auto"/>
          <w:sz w:val="24"/>
          <w:szCs w:val="24"/>
        </w:rPr>
        <w:t xml:space="preserve">, de certo modo, </w:t>
      </w:r>
      <w:r w:rsidR="00CD2ACA">
        <w:rPr>
          <w:i w:val="0"/>
          <w:color w:val="auto"/>
          <w:sz w:val="24"/>
          <w:szCs w:val="24"/>
        </w:rPr>
        <w:t>n</w:t>
      </w:r>
      <w:r w:rsidR="00726CE2">
        <w:rPr>
          <w:i w:val="0"/>
          <w:color w:val="auto"/>
          <w:sz w:val="24"/>
          <w:szCs w:val="24"/>
        </w:rPr>
        <w:t>a edição da</w:t>
      </w:r>
      <w:r w:rsidR="00D70D72">
        <w:rPr>
          <w:i w:val="0"/>
          <w:color w:val="auto"/>
          <w:sz w:val="24"/>
          <w:szCs w:val="24"/>
        </w:rPr>
        <w:t>s</w:t>
      </w:r>
      <w:r w:rsidR="00726CE2">
        <w:rPr>
          <w:i w:val="0"/>
          <w:color w:val="auto"/>
          <w:sz w:val="24"/>
          <w:szCs w:val="24"/>
        </w:rPr>
        <w:t xml:space="preserve"> Medida</w:t>
      </w:r>
      <w:r w:rsidR="00D70D72">
        <w:rPr>
          <w:i w:val="0"/>
          <w:color w:val="auto"/>
          <w:sz w:val="24"/>
          <w:szCs w:val="24"/>
        </w:rPr>
        <w:t>s</w:t>
      </w:r>
      <w:r w:rsidR="00726CE2">
        <w:rPr>
          <w:i w:val="0"/>
          <w:color w:val="auto"/>
          <w:sz w:val="24"/>
          <w:szCs w:val="24"/>
        </w:rPr>
        <w:t xml:space="preserve"> Provisória</w:t>
      </w:r>
      <w:r w:rsidR="00D70D72">
        <w:rPr>
          <w:i w:val="0"/>
          <w:color w:val="auto"/>
          <w:sz w:val="24"/>
          <w:szCs w:val="24"/>
        </w:rPr>
        <w:t>s</w:t>
      </w:r>
      <w:r w:rsidR="00726CE2">
        <w:rPr>
          <w:i w:val="0"/>
          <w:color w:val="auto"/>
          <w:sz w:val="24"/>
          <w:szCs w:val="24"/>
        </w:rPr>
        <w:t xml:space="preserve"> nº 1.045 </w:t>
      </w:r>
      <w:r w:rsidR="00D70D72">
        <w:rPr>
          <w:i w:val="0"/>
          <w:color w:val="auto"/>
          <w:sz w:val="24"/>
          <w:szCs w:val="24"/>
        </w:rPr>
        <w:t xml:space="preserve">e 1.046, ambas </w:t>
      </w:r>
      <w:r w:rsidR="00726CE2">
        <w:rPr>
          <w:i w:val="0"/>
          <w:color w:val="auto"/>
          <w:sz w:val="24"/>
          <w:szCs w:val="24"/>
        </w:rPr>
        <w:t>de 27 de abril de 2021, que reintroduzi</w:t>
      </w:r>
      <w:r w:rsidR="00D70D72">
        <w:rPr>
          <w:i w:val="0"/>
          <w:color w:val="auto"/>
          <w:sz w:val="24"/>
          <w:szCs w:val="24"/>
        </w:rPr>
        <w:t>ram</w:t>
      </w:r>
      <w:r w:rsidR="00E94373">
        <w:rPr>
          <w:i w:val="0"/>
          <w:color w:val="auto"/>
          <w:sz w:val="24"/>
          <w:szCs w:val="24"/>
        </w:rPr>
        <w:t xml:space="preserve"> </w:t>
      </w:r>
      <w:r w:rsidR="00726CE2">
        <w:rPr>
          <w:i w:val="0"/>
          <w:color w:val="auto"/>
          <w:sz w:val="24"/>
          <w:szCs w:val="24"/>
        </w:rPr>
        <w:t xml:space="preserve">o </w:t>
      </w:r>
      <w:r w:rsidR="00E94373" w:rsidRPr="00E94373">
        <w:rPr>
          <w:i w:val="0"/>
          <w:color w:val="auto"/>
          <w:sz w:val="24"/>
          <w:szCs w:val="24"/>
        </w:rPr>
        <w:t>Benefício Emergencial de Preservação do Emprego e da Renda</w:t>
      </w:r>
      <w:r w:rsidR="0090159C" w:rsidRPr="0090159C">
        <w:rPr>
          <w:i w:val="0"/>
          <w:color w:val="auto"/>
          <w:sz w:val="24"/>
          <w:szCs w:val="24"/>
        </w:rPr>
        <w:t xml:space="preserve"> </w:t>
      </w:r>
      <w:r w:rsidR="0090159C">
        <w:rPr>
          <w:i w:val="0"/>
          <w:color w:val="auto"/>
          <w:sz w:val="24"/>
          <w:szCs w:val="24"/>
        </w:rPr>
        <w:t>(</w:t>
      </w:r>
      <w:r w:rsidR="0090159C">
        <w:rPr>
          <w:i w:val="0"/>
          <w:color w:val="auto"/>
          <w:sz w:val="24"/>
          <w:szCs w:val="24"/>
        </w:rPr>
        <w:t>BE</w:t>
      </w:r>
      <w:r w:rsidR="0090159C">
        <w:rPr>
          <w:i w:val="0"/>
          <w:color w:val="auto"/>
          <w:sz w:val="24"/>
          <w:szCs w:val="24"/>
        </w:rPr>
        <w:t>m</w:t>
      </w:r>
      <w:r w:rsidR="00E94373">
        <w:rPr>
          <w:i w:val="0"/>
          <w:color w:val="auto"/>
          <w:sz w:val="24"/>
          <w:szCs w:val="24"/>
        </w:rPr>
        <w:t xml:space="preserve">), </w:t>
      </w:r>
      <w:r w:rsidR="00726CE2">
        <w:rPr>
          <w:i w:val="0"/>
          <w:color w:val="auto"/>
          <w:sz w:val="24"/>
          <w:szCs w:val="24"/>
        </w:rPr>
        <w:t>como</w:t>
      </w:r>
      <w:r w:rsidR="00E94373">
        <w:rPr>
          <w:i w:val="0"/>
          <w:color w:val="auto"/>
          <w:sz w:val="24"/>
          <w:szCs w:val="24"/>
        </w:rPr>
        <w:t xml:space="preserve"> </w:t>
      </w:r>
      <w:r w:rsidR="00726CE2">
        <w:rPr>
          <w:i w:val="0"/>
          <w:color w:val="auto"/>
          <w:sz w:val="24"/>
          <w:szCs w:val="24"/>
        </w:rPr>
        <w:t xml:space="preserve">alternativa para os trabalhadores, mitigando os riscos e impactos dentro do </w:t>
      </w:r>
      <w:r w:rsidR="0090159C">
        <w:rPr>
          <w:i w:val="0"/>
          <w:color w:val="auto"/>
          <w:sz w:val="24"/>
          <w:szCs w:val="24"/>
        </w:rPr>
        <w:t>s</w:t>
      </w:r>
      <w:r w:rsidR="0090159C">
        <w:rPr>
          <w:i w:val="0"/>
          <w:color w:val="auto"/>
          <w:sz w:val="24"/>
          <w:szCs w:val="24"/>
        </w:rPr>
        <w:t>eguro</w:t>
      </w:r>
      <w:r w:rsidR="00726CE2">
        <w:rPr>
          <w:i w:val="0"/>
          <w:color w:val="auto"/>
          <w:sz w:val="24"/>
          <w:szCs w:val="24"/>
        </w:rPr>
        <w:t>-desemprego</w:t>
      </w:r>
      <w:r w:rsidR="0090159C">
        <w:rPr>
          <w:i w:val="0"/>
          <w:color w:val="auto"/>
          <w:sz w:val="24"/>
          <w:szCs w:val="24"/>
        </w:rPr>
        <w:t>,</w:t>
      </w:r>
      <w:r w:rsidR="00726CE2">
        <w:rPr>
          <w:i w:val="0"/>
          <w:color w:val="auto"/>
          <w:sz w:val="24"/>
          <w:szCs w:val="24"/>
        </w:rPr>
        <w:t xml:space="preserve"> com cerca de R$ </w:t>
      </w:r>
      <w:r w:rsidR="00726CE2" w:rsidRPr="00726CE2">
        <w:rPr>
          <w:i w:val="0"/>
          <w:color w:val="auto"/>
          <w:sz w:val="24"/>
          <w:szCs w:val="24"/>
        </w:rPr>
        <w:t>10</w:t>
      </w:r>
      <w:r w:rsidR="0062500B">
        <w:rPr>
          <w:i w:val="0"/>
          <w:color w:val="auto"/>
          <w:sz w:val="24"/>
          <w:szCs w:val="24"/>
        </w:rPr>
        <w:t xml:space="preserve"> bilhões</w:t>
      </w:r>
      <w:r w:rsidR="0090159C">
        <w:rPr>
          <w:i w:val="0"/>
          <w:color w:val="auto"/>
          <w:sz w:val="24"/>
          <w:szCs w:val="24"/>
        </w:rPr>
        <w:t>,</w:t>
      </w:r>
      <w:r w:rsidR="00E94373">
        <w:rPr>
          <w:i w:val="0"/>
          <w:color w:val="auto"/>
          <w:sz w:val="24"/>
          <w:szCs w:val="24"/>
        </w:rPr>
        <w:t xml:space="preserve"> e criando medidas de adequação à CLT</w:t>
      </w:r>
      <w:r w:rsidR="00E94373" w:rsidRPr="00E94373">
        <w:t xml:space="preserve"> </w:t>
      </w:r>
      <w:r w:rsidR="00E94373" w:rsidRPr="00E94373">
        <w:rPr>
          <w:i w:val="0"/>
          <w:color w:val="auto"/>
          <w:sz w:val="24"/>
          <w:szCs w:val="24"/>
        </w:rPr>
        <w:t xml:space="preserve">para possibilitar </w:t>
      </w:r>
      <w:r w:rsidR="00E94373">
        <w:rPr>
          <w:i w:val="0"/>
          <w:color w:val="auto"/>
          <w:sz w:val="24"/>
          <w:szCs w:val="24"/>
        </w:rPr>
        <w:t>às</w:t>
      </w:r>
      <w:r w:rsidR="00E94373" w:rsidRPr="00E94373">
        <w:rPr>
          <w:i w:val="0"/>
          <w:color w:val="auto"/>
          <w:sz w:val="24"/>
          <w:szCs w:val="24"/>
        </w:rPr>
        <w:t xml:space="preserve"> empresas adequações na área trabalhista.</w:t>
      </w:r>
      <w:r w:rsidR="00E94373">
        <w:rPr>
          <w:i w:val="0"/>
          <w:color w:val="auto"/>
          <w:sz w:val="24"/>
          <w:szCs w:val="24"/>
        </w:rPr>
        <w:t xml:space="preserve"> Na oportunidade, o Sr. Francisco Canindé Pegado, Presidente do CODEFAT, </w:t>
      </w:r>
      <w:r w:rsidR="00CD2ACA">
        <w:rPr>
          <w:i w:val="0"/>
          <w:color w:val="auto"/>
          <w:sz w:val="24"/>
          <w:szCs w:val="24"/>
        </w:rPr>
        <w:t>comungou</w:t>
      </w:r>
      <w:r w:rsidR="00E94373">
        <w:rPr>
          <w:i w:val="0"/>
          <w:color w:val="auto"/>
          <w:sz w:val="24"/>
          <w:szCs w:val="24"/>
        </w:rPr>
        <w:t xml:space="preserve"> que</w:t>
      </w:r>
      <w:r w:rsidR="0090159C">
        <w:rPr>
          <w:i w:val="0"/>
          <w:color w:val="auto"/>
          <w:sz w:val="24"/>
          <w:szCs w:val="24"/>
        </w:rPr>
        <w:t>,</w:t>
      </w:r>
      <w:r w:rsidR="00E94373">
        <w:rPr>
          <w:i w:val="0"/>
          <w:color w:val="auto"/>
          <w:sz w:val="24"/>
          <w:szCs w:val="24"/>
        </w:rPr>
        <w:t xml:space="preserve"> entre 2019/2020, a </w:t>
      </w:r>
      <w:r w:rsidR="00CD2ACA">
        <w:rPr>
          <w:i w:val="0"/>
          <w:color w:val="auto"/>
          <w:sz w:val="24"/>
          <w:szCs w:val="24"/>
        </w:rPr>
        <w:t>Controladoria</w:t>
      </w:r>
      <w:r w:rsidR="00E94373">
        <w:rPr>
          <w:i w:val="0"/>
          <w:color w:val="auto"/>
          <w:sz w:val="24"/>
          <w:szCs w:val="24"/>
        </w:rPr>
        <w:t>-Geral da União</w:t>
      </w:r>
      <w:r w:rsidR="0062500B">
        <w:rPr>
          <w:i w:val="0"/>
          <w:color w:val="auto"/>
          <w:sz w:val="24"/>
          <w:szCs w:val="24"/>
        </w:rPr>
        <w:t xml:space="preserve"> </w:t>
      </w:r>
      <w:r w:rsidR="0090159C">
        <w:rPr>
          <w:i w:val="0"/>
          <w:color w:val="auto"/>
          <w:sz w:val="24"/>
          <w:szCs w:val="24"/>
        </w:rPr>
        <w:t>(</w:t>
      </w:r>
      <w:r w:rsidR="0062500B">
        <w:rPr>
          <w:i w:val="0"/>
          <w:color w:val="auto"/>
          <w:sz w:val="24"/>
          <w:szCs w:val="24"/>
        </w:rPr>
        <w:t>CGU</w:t>
      </w:r>
      <w:r w:rsidR="0090159C">
        <w:rPr>
          <w:i w:val="0"/>
          <w:color w:val="auto"/>
          <w:sz w:val="24"/>
          <w:szCs w:val="24"/>
        </w:rPr>
        <w:t>)</w:t>
      </w:r>
      <w:r w:rsidR="00E94373">
        <w:rPr>
          <w:i w:val="0"/>
          <w:color w:val="auto"/>
          <w:sz w:val="24"/>
          <w:szCs w:val="24"/>
        </w:rPr>
        <w:t xml:space="preserve">, realizou uma auditoria </w:t>
      </w:r>
      <w:r w:rsidR="003A5FF9">
        <w:rPr>
          <w:i w:val="0"/>
          <w:color w:val="auto"/>
          <w:sz w:val="24"/>
          <w:szCs w:val="24"/>
        </w:rPr>
        <w:t xml:space="preserve">nas contas do FAT e entendeu que </w:t>
      </w:r>
      <w:r w:rsidR="003A5FF9" w:rsidRPr="003A5FF9">
        <w:rPr>
          <w:i w:val="0"/>
          <w:color w:val="auto"/>
          <w:sz w:val="24"/>
          <w:szCs w:val="24"/>
        </w:rPr>
        <w:t>o pagamento do Abono Salarial</w:t>
      </w:r>
      <w:r w:rsidR="003A5FF9" w:rsidRPr="003A5FF9">
        <w:t xml:space="preserve"> </w:t>
      </w:r>
      <w:r w:rsidR="003A5FF9" w:rsidRPr="003A5FF9">
        <w:rPr>
          <w:i w:val="0"/>
          <w:color w:val="auto"/>
          <w:sz w:val="24"/>
          <w:szCs w:val="24"/>
        </w:rPr>
        <w:t>estava em desacordo com os princípios da contabilidade geral do serviço público</w:t>
      </w:r>
      <w:r w:rsidR="003A5FF9">
        <w:rPr>
          <w:i w:val="0"/>
          <w:color w:val="auto"/>
          <w:sz w:val="24"/>
          <w:szCs w:val="24"/>
        </w:rPr>
        <w:t>. Lembrou que o Abono Salarial sempre foi pago dentro do mesmo exercício, até o ano de 2015, quando o Governo</w:t>
      </w:r>
      <w:r w:rsidR="0090159C">
        <w:rPr>
          <w:i w:val="0"/>
          <w:color w:val="auto"/>
          <w:sz w:val="24"/>
          <w:szCs w:val="24"/>
        </w:rPr>
        <w:t>,</w:t>
      </w:r>
      <w:r w:rsidR="003A5FF9">
        <w:rPr>
          <w:i w:val="0"/>
          <w:color w:val="auto"/>
          <w:sz w:val="24"/>
          <w:szCs w:val="24"/>
        </w:rPr>
        <w:t xml:space="preserve"> à época</w:t>
      </w:r>
      <w:r w:rsidR="0090159C">
        <w:rPr>
          <w:i w:val="0"/>
          <w:color w:val="auto"/>
          <w:sz w:val="24"/>
          <w:szCs w:val="24"/>
        </w:rPr>
        <w:t>,</w:t>
      </w:r>
      <w:r w:rsidR="003A5FF9">
        <w:rPr>
          <w:i w:val="0"/>
          <w:color w:val="auto"/>
          <w:sz w:val="24"/>
          <w:szCs w:val="24"/>
        </w:rPr>
        <w:t xml:space="preserve"> </w:t>
      </w:r>
      <w:r w:rsidR="005F0098">
        <w:rPr>
          <w:i w:val="0"/>
          <w:color w:val="auto"/>
          <w:sz w:val="24"/>
          <w:szCs w:val="24"/>
        </w:rPr>
        <w:t xml:space="preserve">fracionou </w:t>
      </w:r>
      <w:r w:rsidR="003A5FF9">
        <w:rPr>
          <w:i w:val="0"/>
          <w:color w:val="auto"/>
          <w:sz w:val="24"/>
          <w:szCs w:val="24"/>
        </w:rPr>
        <w:t>a forma de pagamento</w:t>
      </w:r>
      <w:r w:rsidR="0090159C">
        <w:rPr>
          <w:i w:val="0"/>
          <w:color w:val="auto"/>
          <w:sz w:val="24"/>
          <w:szCs w:val="24"/>
        </w:rPr>
        <w:t>,</w:t>
      </w:r>
      <w:r w:rsidR="003A5FF9">
        <w:rPr>
          <w:i w:val="0"/>
          <w:color w:val="auto"/>
          <w:sz w:val="24"/>
          <w:szCs w:val="24"/>
        </w:rPr>
        <w:t xml:space="preserve"> </w:t>
      </w:r>
      <w:r w:rsidR="005F0098">
        <w:rPr>
          <w:i w:val="0"/>
          <w:color w:val="auto"/>
          <w:sz w:val="24"/>
          <w:szCs w:val="24"/>
        </w:rPr>
        <w:t xml:space="preserve">postergando para o primeiro semestre do ano </w:t>
      </w:r>
      <w:r w:rsidR="005F0098">
        <w:rPr>
          <w:i w:val="0"/>
          <w:color w:val="auto"/>
          <w:sz w:val="24"/>
          <w:szCs w:val="24"/>
        </w:rPr>
        <w:lastRenderedPageBreak/>
        <w:t>subsequente, diminuindo as despesas do FAT</w:t>
      </w:r>
      <w:r w:rsidR="0090159C">
        <w:rPr>
          <w:i w:val="0"/>
          <w:color w:val="auto"/>
          <w:sz w:val="24"/>
          <w:szCs w:val="24"/>
        </w:rPr>
        <w:t>,</w:t>
      </w:r>
      <w:r w:rsidR="005F0098">
        <w:rPr>
          <w:i w:val="0"/>
          <w:color w:val="auto"/>
          <w:sz w:val="24"/>
          <w:szCs w:val="24"/>
        </w:rPr>
        <w:t xml:space="preserve"> em 2015</w:t>
      </w:r>
      <w:r w:rsidR="0090159C">
        <w:rPr>
          <w:i w:val="0"/>
          <w:color w:val="auto"/>
          <w:sz w:val="24"/>
          <w:szCs w:val="24"/>
        </w:rPr>
        <w:t>,</w:t>
      </w:r>
      <w:r w:rsidR="005F0098">
        <w:rPr>
          <w:i w:val="0"/>
          <w:color w:val="auto"/>
          <w:sz w:val="24"/>
          <w:szCs w:val="24"/>
        </w:rPr>
        <w:t xml:space="preserve"> em um montante de </w:t>
      </w:r>
      <w:r w:rsidR="005F0098" w:rsidRPr="005F0098">
        <w:rPr>
          <w:i w:val="0"/>
          <w:color w:val="auto"/>
          <w:sz w:val="24"/>
          <w:szCs w:val="24"/>
        </w:rPr>
        <w:t>R$ 10</w:t>
      </w:r>
      <w:r w:rsidR="0062500B">
        <w:rPr>
          <w:i w:val="0"/>
          <w:color w:val="auto"/>
          <w:sz w:val="24"/>
          <w:szCs w:val="24"/>
        </w:rPr>
        <w:t xml:space="preserve"> bilhões</w:t>
      </w:r>
      <w:r w:rsidR="0090159C">
        <w:rPr>
          <w:i w:val="0"/>
          <w:color w:val="auto"/>
          <w:sz w:val="24"/>
          <w:szCs w:val="24"/>
        </w:rPr>
        <w:t>, ressaltando</w:t>
      </w:r>
      <w:r w:rsidR="005F0098">
        <w:rPr>
          <w:i w:val="0"/>
          <w:color w:val="auto"/>
          <w:sz w:val="24"/>
          <w:szCs w:val="24"/>
        </w:rPr>
        <w:t xml:space="preserve"> que a Bancad</w:t>
      </w:r>
      <w:r w:rsidR="0062500B">
        <w:rPr>
          <w:i w:val="0"/>
          <w:color w:val="auto"/>
          <w:sz w:val="24"/>
          <w:szCs w:val="24"/>
        </w:rPr>
        <w:t>a</w:t>
      </w:r>
      <w:r w:rsidR="005F0098">
        <w:rPr>
          <w:i w:val="0"/>
          <w:color w:val="auto"/>
          <w:sz w:val="24"/>
          <w:szCs w:val="24"/>
        </w:rPr>
        <w:t xml:space="preserve"> dos Trabalhadores sempre foi contra a medida adotada na ocasião. </w:t>
      </w:r>
      <w:r w:rsidR="0090159C">
        <w:rPr>
          <w:i w:val="0"/>
          <w:color w:val="auto"/>
          <w:sz w:val="24"/>
          <w:szCs w:val="24"/>
        </w:rPr>
        <w:t>Recentemente</w:t>
      </w:r>
      <w:r w:rsidR="005F0098">
        <w:rPr>
          <w:i w:val="0"/>
          <w:color w:val="auto"/>
          <w:sz w:val="24"/>
          <w:szCs w:val="24"/>
        </w:rPr>
        <w:t>, a consultoria jurídica da CGU reviu seu entendimento e determinou que o pagamento volte a ser realizado no mesmo exercício contábil.</w:t>
      </w:r>
      <w:r w:rsidR="003C0DC0">
        <w:rPr>
          <w:i w:val="0"/>
          <w:color w:val="auto"/>
          <w:sz w:val="24"/>
          <w:szCs w:val="24"/>
        </w:rPr>
        <w:t xml:space="preserve"> Explicou que</w:t>
      </w:r>
      <w:r w:rsidR="0090159C">
        <w:rPr>
          <w:i w:val="0"/>
          <w:color w:val="auto"/>
          <w:sz w:val="24"/>
          <w:szCs w:val="24"/>
        </w:rPr>
        <w:t>,</w:t>
      </w:r>
      <w:r w:rsidR="003C0DC0">
        <w:rPr>
          <w:i w:val="0"/>
          <w:color w:val="auto"/>
          <w:sz w:val="24"/>
          <w:szCs w:val="24"/>
        </w:rPr>
        <w:t xml:space="preserve"> para </w:t>
      </w:r>
      <w:r w:rsidR="0090159C">
        <w:rPr>
          <w:i w:val="0"/>
          <w:color w:val="auto"/>
          <w:sz w:val="24"/>
          <w:szCs w:val="24"/>
        </w:rPr>
        <w:t xml:space="preserve">acabar com </w:t>
      </w:r>
      <w:r w:rsidR="003C0DC0">
        <w:rPr>
          <w:i w:val="0"/>
          <w:color w:val="auto"/>
          <w:sz w:val="24"/>
          <w:szCs w:val="24"/>
        </w:rPr>
        <w:t xml:space="preserve">o impasse, a solução encontrada foi reativar o BEm e destinar a ele o valor de </w:t>
      </w:r>
      <w:r w:rsidR="003C0DC0" w:rsidRPr="003C0DC0">
        <w:rPr>
          <w:i w:val="0"/>
          <w:color w:val="auto"/>
          <w:sz w:val="24"/>
          <w:szCs w:val="24"/>
        </w:rPr>
        <w:t>R$ 9</w:t>
      </w:r>
      <w:r w:rsidR="0062500B">
        <w:rPr>
          <w:i w:val="0"/>
          <w:color w:val="auto"/>
          <w:sz w:val="24"/>
          <w:szCs w:val="24"/>
        </w:rPr>
        <w:t xml:space="preserve"> bilhões</w:t>
      </w:r>
      <w:r w:rsidR="0090159C">
        <w:rPr>
          <w:i w:val="0"/>
          <w:color w:val="auto"/>
          <w:sz w:val="24"/>
          <w:szCs w:val="24"/>
        </w:rPr>
        <w:t>,</w:t>
      </w:r>
      <w:r w:rsidR="003C0DC0">
        <w:rPr>
          <w:i w:val="0"/>
          <w:color w:val="auto"/>
          <w:sz w:val="24"/>
          <w:szCs w:val="24"/>
        </w:rPr>
        <w:t xml:space="preserve"> por meio da edição da Medida Provisória nº 1.045 de 27 de abril de 2021.</w:t>
      </w:r>
      <w:r w:rsidR="00D70D72">
        <w:rPr>
          <w:i w:val="0"/>
          <w:color w:val="auto"/>
          <w:sz w:val="24"/>
          <w:szCs w:val="24"/>
        </w:rPr>
        <w:t xml:space="preserve"> Com a palavra, o Sr. </w:t>
      </w:r>
      <w:r w:rsidR="00CB09C6">
        <w:rPr>
          <w:i w:val="0"/>
          <w:color w:val="auto"/>
          <w:sz w:val="24"/>
          <w:szCs w:val="24"/>
        </w:rPr>
        <w:t>Presidente</w:t>
      </w:r>
      <w:r w:rsidR="00D70D72">
        <w:rPr>
          <w:i w:val="0"/>
          <w:color w:val="auto"/>
          <w:sz w:val="24"/>
          <w:szCs w:val="24"/>
        </w:rPr>
        <w:t xml:space="preserve"> comentou que as Medidas Provisórias nº 1.045 e nº 1.046 trazem as regras do novo BEm e as </w:t>
      </w:r>
      <w:r w:rsidR="00D70D72" w:rsidRPr="00D70D72">
        <w:rPr>
          <w:i w:val="0"/>
          <w:color w:val="auto"/>
          <w:sz w:val="24"/>
          <w:szCs w:val="24"/>
        </w:rPr>
        <w:t>novas medidas trabalhistas</w:t>
      </w:r>
      <w:r w:rsidR="0090159C">
        <w:rPr>
          <w:i w:val="0"/>
          <w:color w:val="auto"/>
          <w:sz w:val="24"/>
          <w:szCs w:val="24"/>
        </w:rPr>
        <w:t>,</w:t>
      </w:r>
      <w:r w:rsidR="00D70D72" w:rsidRPr="00D70D72">
        <w:rPr>
          <w:i w:val="0"/>
          <w:color w:val="auto"/>
          <w:sz w:val="24"/>
          <w:szCs w:val="24"/>
        </w:rPr>
        <w:t xml:space="preserve"> que buscam auxiliar </w:t>
      </w:r>
      <w:r w:rsidR="00D70D72">
        <w:rPr>
          <w:i w:val="0"/>
          <w:color w:val="auto"/>
          <w:sz w:val="24"/>
          <w:szCs w:val="24"/>
        </w:rPr>
        <w:t>n</w:t>
      </w:r>
      <w:r w:rsidR="00D70D72" w:rsidRPr="00D70D72">
        <w:rPr>
          <w:i w:val="0"/>
          <w:color w:val="auto"/>
          <w:sz w:val="24"/>
          <w:szCs w:val="24"/>
        </w:rPr>
        <w:t xml:space="preserve">a superação </w:t>
      </w:r>
      <w:r w:rsidR="00D70D72">
        <w:rPr>
          <w:i w:val="0"/>
          <w:color w:val="auto"/>
          <w:sz w:val="24"/>
          <w:szCs w:val="24"/>
        </w:rPr>
        <w:t xml:space="preserve">dos desafios </w:t>
      </w:r>
      <w:r w:rsidR="00D70D72" w:rsidRPr="00D70D72">
        <w:rPr>
          <w:i w:val="0"/>
          <w:color w:val="auto"/>
          <w:sz w:val="24"/>
          <w:szCs w:val="24"/>
        </w:rPr>
        <w:t>rela</w:t>
      </w:r>
      <w:r w:rsidR="00D70D72">
        <w:rPr>
          <w:i w:val="0"/>
          <w:color w:val="auto"/>
          <w:sz w:val="24"/>
          <w:szCs w:val="24"/>
        </w:rPr>
        <w:t xml:space="preserve">cionados </w:t>
      </w:r>
      <w:r w:rsidR="00D70D72" w:rsidRPr="00D70D72">
        <w:rPr>
          <w:i w:val="0"/>
          <w:color w:val="auto"/>
          <w:sz w:val="24"/>
          <w:szCs w:val="24"/>
        </w:rPr>
        <w:t>à questão da COVID, na relação entre empresas e empregados.</w:t>
      </w:r>
      <w:r w:rsidR="0000283A">
        <w:rPr>
          <w:i w:val="0"/>
          <w:iCs/>
          <w:color w:val="auto"/>
          <w:sz w:val="24"/>
          <w:szCs w:val="24"/>
        </w:rPr>
        <w:t xml:space="preserve"> </w:t>
      </w:r>
    </w:p>
    <w:p w14:paraId="36A05CF7" w14:textId="5BE93C10" w:rsidR="00504C7F" w:rsidRPr="001F7B2C" w:rsidRDefault="00504C7F" w:rsidP="005342B2">
      <w:pPr>
        <w:suppressLineNumbers/>
        <w:spacing w:after="0"/>
        <w:ind w:left="-6" w:right="0" w:hanging="11"/>
        <w:rPr>
          <w:i w:val="0"/>
          <w:color w:val="auto"/>
          <w:sz w:val="24"/>
          <w:szCs w:val="24"/>
        </w:rPr>
      </w:pPr>
    </w:p>
    <w:p w14:paraId="759B5C8E" w14:textId="5CDA1D3C" w:rsidR="00504C7F" w:rsidRPr="00294DB9" w:rsidRDefault="00504C7F" w:rsidP="005342B2">
      <w:pPr>
        <w:spacing w:after="0"/>
        <w:ind w:left="-5" w:right="0"/>
        <w:rPr>
          <w:b/>
          <w:i w:val="0"/>
          <w:iCs/>
          <w:color w:val="auto"/>
          <w:sz w:val="24"/>
          <w:szCs w:val="24"/>
        </w:rPr>
      </w:pPr>
      <w:r w:rsidRPr="00294DB9">
        <w:rPr>
          <w:b/>
          <w:i w:val="0"/>
          <w:iCs/>
          <w:color w:val="auto"/>
          <w:sz w:val="24"/>
          <w:szCs w:val="24"/>
        </w:rPr>
        <w:t>IV – INFORMES</w:t>
      </w:r>
    </w:p>
    <w:p w14:paraId="60DF933B" w14:textId="23A7A044" w:rsidR="003E14F7" w:rsidRDefault="003E14F7" w:rsidP="005342B2">
      <w:pPr>
        <w:suppressLineNumbers/>
        <w:spacing w:after="0"/>
        <w:ind w:left="-6" w:right="0" w:hanging="11"/>
        <w:rPr>
          <w:b/>
          <w:i w:val="0"/>
          <w:iCs/>
          <w:color w:val="auto"/>
          <w:sz w:val="24"/>
          <w:szCs w:val="24"/>
        </w:rPr>
      </w:pPr>
    </w:p>
    <w:p w14:paraId="7C2036D7" w14:textId="798B723B" w:rsidR="003E14F7" w:rsidRDefault="00CD2ACA" w:rsidP="00180FCA">
      <w:pPr>
        <w:rPr>
          <w:bCs/>
          <w:i w:val="0"/>
          <w:iCs/>
          <w:color w:val="auto"/>
          <w:sz w:val="24"/>
          <w:szCs w:val="24"/>
        </w:rPr>
      </w:pPr>
      <w:r>
        <w:rPr>
          <w:bCs/>
          <w:i w:val="0"/>
          <w:iCs/>
          <w:color w:val="auto"/>
          <w:sz w:val="24"/>
          <w:szCs w:val="24"/>
        </w:rPr>
        <w:t>Questionando sobre a possibilidade de saque do benefício por parte das esposas, no mês em que o marido estiver internado, o</w:t>
      </w:r>
      <w:r w:rsidR="0000401F" w:rsidRPr="0000401F">
        <w:rPr>
          <w:bCs/>
          <w:i w:val="0"/>
          <w:iCs/>
          <w:color w:val="auto"/>
          <w:sz w:val="24"/>
          <w:szCs w:val="24"/>
        </w:rPr>
        <w:t xml:space="preserve"> Sr. </w:t>
      </w:r>
      <w:r w:rsidR="003F5FCB">
        <w:rPr>
          <w:bCs/>
          <w:i w:val="0"/>
          <w:iCs/>
          <w:color w:val="auto"/>
          <w:sz w:val="24"/>
          <w:szCs w:val="24"/>
        </w:rPr>
        <w:t>Dionízio Martins de Macedo Filho</w:t>
      </w:r>
      <w:r>
        <w:rPr>
          <w:bCs/>
          <w:i w:val="0"/>
          <w:iCs/>
          <w:color w:val="auto"/>
          <w:sz w:val="24"/>
          <w:szCs w:val="24"/>
        </w:rPr>
        <w:t xml:space="preserve"> ilustrou que</w:t>
      </w:r>
      <w:r w:rsidR="00045A59">
        <w:rPr>
          <w:bCs/>
          <w:i w:val="0"/>
          <w:iCs/>
          <w:color w:val="auto"/>
          <w:sz w:val="24"/>
          <w:szCs w:val="24"/>
        </w:rPr>
        <w:t>,</w:t>
      </w:r>
      <w:r w:rsidR="00E44CEF">
        <w:rPr>
          <w:bCs/>
          <w:i w:val="0"/>
          <w:iCs/>
          <w:color w:val="auto"/>
          <w:sz w:val="24"/>
          <w:szCs w:val="24"/>
        </w:rPr>
        <w:t xml:space="preserve"> </w:t>
      </w:r>
      <w:r>
        <w:rPr>
          <w:bCs/>
          <w:i w:val="0"/>
          <w:iCs/>
          <w:color w:val="auto"/>
          <w:sz w:val="24"/>
          <w:szCs w:val="24"/>
        </w:rPr>
        <w:t>em alguns casos</w:t>
      </w:r>
      <w:r w:rsidR="00045A59">
        <w:rPr>
          <w:bCs/>
          <w:i w:val="0"/>
          <w:iCs/>
          <w:color w:val="auto"/>
          <w:sz w:val="24"/>
          <w:szCs w:val="24"/>
        </w:rPr>
        <w:t>,</w:t>
      </w:r>
      <w:r>
        <w:rPr>
          <w:bCs/>
          <w:i w:val="0"/>
          <w:iCs/>
          <w:color w:val="auto"/>
          <w:sz w:val="24"/>
          <w:szCs w:val="24"/>
        </w:rPr>
        <w:t xml:space="preserve"> os maridos podem vir a falecer e a esposa pode ficar desamparada. </w:t>
      </w:r>
      <w:r w:rsidR="002805D8">
        <w:rPr>
          <w:bCs/>
          <w:i w:val="0"/>
          <w:iCs/>
          <w:color w:val="auto"/>
          <w:sz w:val="24"/>
          <w:szCs w:val="24"/>
        </w:rPr>
        <w:t>Indagou</w:t>
      </w:r>
      <w:r w:rsidR="00045A59">
        <w:rPr>
          <w:bCs/>
          <w:i w:val="0"/>
          <w:iCs/>
          <w:color w:val="auto"/>
          <w:sz w:val="24"/>
          <w:szCs w:val="24"/>
        </w:rPr>
        <w:t>,</w:t>
      </w:r>
      <w:r w:rsidR="002805D8">
        <w:rPr>
          <w:bCs/>
          <w:i w:val="0"/>
          <w:iCs/>
          <w:color w:val="auto"/>
          <w:sz w:val="24"/>
          <w:szCs w:val="24"/>
        </w:rPr>
        <w:t xml:space="preserve"> </w:t>
      </w:r>
      <w:r w:rsidR="003F5FCB">
        <w:rPr>
          <w:bCs/>
          <w:i w:val="0"/>
          <w:iCs/>
          <w:color w:val="auto"/>
          <w:sz w:val="24"/>
          <w:szCs w:val="24"/>
        </w:rPr>
        <w:t>também</w:t>
      </w:r>
      <w:r w:rsidR="00045A59">
        <w:rPr>
          <w:bCs/>
          <w:i w:val="0"/>
          <w:iCs/>
          <w:color w:val="auto"/>
          <w:sz w:val="24"/>
          <w:szCs w:val="24"/>
        </w:rPr>
        <w:t>,</w:t>
      </w:r>
      <w:r w:rsidR="003F5FCB">
        <w:rPr>
          <w:bCs/>
          <w:i w:val="0"/>
          <w:iCs/>
          <w:color w:val="auto"/>
          <w:sz w:val="24"/>
          <w:szCs w:val="24"/>
        </w:rPr>
        <w:t xml:space="preserve"> quem </w:t>
      </w:r>
      <w:r w:rsidR="00045A59">
        <w:rPr>
          <w:bCs/>
          <w:i w:val="0"/>
          <w:iCs/>
          <w:color w:val="auto"/>
          <w:sz w:val="24"/>
          <w:szCs w:val="24"/>
        </w:rPr>
        <w:t xml:space="preserve">seria </w:t>
      </w:r>
      <w:r w:rsidR="003F5FCB">
        <w:rPr>
          <w:bCs/>
          <w:i w:val="0"/>
          <w:iCs/>
          <w:color w:val="auto"/>
          <w:sz w:val="24"/>
          <w:szCs w:val="24"/>
        </w:rPr>
        <w:t xml:space="preserve">o responsável em fornecer </w:t>
      </w:r>
      <w:r w:rsidR="00045A59">
        <w:rPr>
          <w:bCs/>
          <w:i w:val="0"/>
          <w:iCs/>
          <w:color w:val="auto"/>
          <w:sz w:val="24"/>
          <w:szCs w:val="24"/>
        </w:rPr>
        <w:t xml:space="preserve">os </w:t>
      </w:r>
      <w:r w:rsidR="003F5FCB">
        <w:rPr>
          <w:bCs/>
          <w:i w:val="0"/>
          <w:iCs/>
          <w:color w:val="auto"/>
          <w:sz w:val="24"/>
          <w:szCs w:val="24"/>
        </w:rPr>
        <w:t>document</w:t>
      </w:r>
      <w:r w:rsidR="002805D8">
        <w:rPr>
          <w:bCs/>
          <w:i w:val="0"/>
          <w:iCs/>
          <w:color w:val="auto"/>
          <w:sz w:val="24"/>
          <w:szCs w:val="24"/>
        </w:rPr>
        <w:t>os bancários que comprovem o comprometimento de aposentadoria com empréstimos consignados.</w:t>
      </w:r>
      <w:r w:rsidR="00E44CEF">
        <w:rPr>
          <w:bCs/>
          <w:i w:val="0"/>
          <w:iCs/>
          <w:color w:val="auto"/>
          <w:sz w:val="24"/>
          <w:szCs w:val="24"/>
        </w:rPr>
        <w:t xml:space="preserve"> O Sr. Presidente esclareceu que, o correto </w:t>
      </w:r>
      <w:r w:rsidR="000F500B">
        <w:rPr>
          <w:bCs/>
          <w:i w:val="0"/>
          <w:iCs/>
          <w:color w:val="auto"/>
          <w:sz w:val="24"/>
          <w:szCs w:val="24"/>
        </w:rPr>
        <w:t>seria</w:t>
      </w:r>
      <w:r w:rsidR="000F500B">
        <w:rPr>
          <w:bCs/>
          <w:i w:val="0"/>
          <w:iCs/>
          <w:color w:val="auto"/>
          <w:sz w:val="24"/>
          <w:szCs w:val="24"/>
        </w:rPr>
        <w:t xml:space="preserve"> </w:t>
      </w:r>
      <w:r w:rsidR="00E44CEF">
        <w:rPr>
          <w:bCs/>
          <w:i w:val="0"/>
          <w:iCs/>
          <w:color w:val="auto"/>
          <w:sz w:val="24"/>
          <w:szCs w:val="24"/>
        </w:rPr>
        <w:t xml:space="preserve">não efetuar o saque do benefício, a menos que seja </w:t>
      </w:r>
      <w:r w:rsidR="000F500B">
        <w:rPr>
          <w:bCs/>
          <w:i w:val="0"/>
          <w:iCs/>
          <w:color w:val="auto"/>
          <w:sz w:val="24"/>
          <w:szCs w:val="24"/>
        </w:rPr>
        <w:t>realizado</w:t>
      </w:r>
      <w:r w:rsidR="000F500B">
        <w:rPr>
          <w:bCs/>
          <w:i w:val="0"/>
          <w:iCs/>
          <w:color w:val="auto"/>
          <w:sz w:val="24"/>
          <w:szCs w:val="24"/>
        </w:rPr>
        <w:t xml:space="preserve"> </w:t>
      </w:r>
      <w:r w:rsidR="00E44CEF">
        <w:rPr>
          <w:bCs/>
          <w:i w:val="0"/>
          <w:iCs/>
          <w:color w:val="auto"/>
          <w:sz w:val="24"/>
          <w:szCs w:val="24"/>
        </w:rPr>
        <w:t>por um procurador instituído em vida.</w:t>
      </w:r>
      <w:r w:rsidR="00C144E0">
        <w:rPr>
          <w:bCs/>
          <w:i w:val="0"/>
          <w:iCs/>
          <w:color w:val="auto"/>
          <w:sz w:val="24"/>
          <w:szCs w:val="24"/>
        </w:rPr>
        <w:t xml:space="preserve"> Acrescentou que</w:t>
      </w:r>
      <w:r w:rsidR="000F500B">
        <w:rPr>
          <w:bCs/>
          <w:i w:val="0"/>
          <w:iCs/>
          <w:color w:val="auto"/>
          <w:sz w:val="24"/>
          <w:szCs w:val="24"/>
        </w:rPr>
        <w:t>,</w:t>
      </w:r>
      <w:r w:rsidR="00C144E0">
        <w:rPr>
          <w:bCs/>
          <w:i w:val="0"/>
          <w:iCs/>
          <w:color w:val="auto"/>
          <w:sz w:val="24"/>
          <w:szCs w:val="24"/>
        </w:rPr>
        <w:t xml:space="preserve"> </w:t>
      </w:r>
      <w:r w:rsidR="00C144E0" w:rsidRPr="00C144E0">
        <w:rPr>
          <w:bCs/>
          <w:i w:val="0"/>
          <w:iCs/>
          <w:color w:val="auto"/>
          <w:sz w:val="24"/>
          <w:szCs w:val="24"/>
        </w:rPr>
        <w:t xml:space="preserve">quando a </w:t>
      </w:r>
      <w:r w:rsidR="00C144E0">
        <w:rPr>
          <w:bCs/>
          <w:i w:val="0"/>
          <w:iCs/>
          <w:color w:val="auto"/>
          <w:sz w:val="24"/>
          <w:szCs w:val="24"/>
        </w:rPr>
        <w:t xml:space="preserve">esposa for </w:t>
      </w:r>
      <w:r w:rsidR="00C144E0" w:rsidRPr="00C144E0">
        <w:rPr>
          <w:bCs/>
          <w:i w:val="0"/>
          <w:iCs/>
          <w:color w:val="auto"/>
          <w:sz w:val="24"/>
          <w:szCs w:val="24"/>
        </w:rPr>
        <w:t>requerer a pensão</w:t>
      </w:r>
      <w:r w:rsidR="00C144E0">
        <w:rPr>
          <w:bCs/>
          <w:i w:val="0"/>
          <w:iCs/>
          <w:color w:val="auto"/>
          <w:sz w:val="24"/>
          <w:szCs w:val="24"/>
        </w:rPr>
        <w:t>,</w:t>
      </w:r>
      <w:r w:rsidR="00C144E0" w:rsidRPr="00C144E0">
        <w:rPr>
          <w:bCs/>
          <w:i w:val="0"/>
          <w:iCs/>
          <w:color w:val="auto"/>
          <w:sz w:val="24"/>
          <w:szCs w:val="24"/>
        </w:rPr>
        <w:t xml:space="preserve"> ela vai receber </w:t>
      </w:r>
      <w:r w:rsidR="000F500B">
        <w:rPr>
          <w:bCs/>
          <w:i w:val="0"/>
          <w:iCs/>
          <w:color w:val="auto"/>
          <w:sz w:val="24"/>
          <w:szCs w:val="24"/>
        </w:rPr>
        <w:t xml:space="preserve">o valor relativo </w:t>
      </w:r>
      <w:r w:rsidR="00C144E0" w:rsidRPr="00C144E0">
        <w:rPr>
          <w:bCs/>
          <w:i w:val="0"/>
          <w:iCs/>
          <w:color w:val="auto"/>
          <w:sz w:val="24"/>
          <w:szCs w:val="24"/>
        </w:rPr>
        <w:t xml:space="preserve">aquele período que, eventualmente, ele não pôde sacar em vida. </w:t>
      </w:r>
      <w:r w:rsidR="000F500B">
        <w:rPr>
          <w:bCs/>
          <w:i w:val="0"/>
          <w:iCs/>
          <w:color w:val="auto"/>
          <w:sz w:val="24"/>
          <w:szCs w:val="24"/>
        </w:rPr>
        <w:t xml:space="preserve">Após será </w:t>
      </w:r>
      <w:r w:rsidR="00C144E0" w:rsidRPr="00C144E0">
        <w:rPr>
          <w:bCs/>
          <w:i w:val="0"/>
          <w:iCs/>
          <w:color w:val="auto"/>
          <w:sz w:val="24"/>
          <w:szCs w:val="24"/>
        </w:rPr>
        <w:t xml:space="preserve">feito um complemento positivo em relação ao valor da pensão, </w:t>
      </w:r>
      <w:r w:rsidR="00C144E0">
        <w:rPr>
          <w:bCs/>
          <w:i w:val="0"/>
          <w:iCs/>
          <w:color w:val="auto"/>
          <w:sz w:val="24"/>
          <w:szCs w:val="24"/>
        </w:rPr>
        <w:t xml:space="preserve">e </w:t>
      </w:r>
      <w:r w:rsidR="00C144E0" w:rsidRPr="00C144E0">
        <w:rPr>
          <w:bCs/>
          <w:i w:val="0"/>
          <w:iCs/>
          <w:color w:val="auto"/>
          <w:sz w:val="24"/>
          <w:szCs w:val="24"/>
        </w:rPr>
        <w:t>ela receber</w:t>
      </w:r>
      <w:r w:rsidR="00C144E0">
        <w:rPr>
          <w:bCs/>
          <w:i w:val="0"/>
          <w:iCs/>
          <w:color w:val="auto"/>
          <w:sz w:val="24"/>
          <w:szCs w:val="24"/>
        </w:rPr>
        <w:t>á</w:t>
      </w:r>
      <w:r w:rsidR="00C144E0" w:rsidRPr="00C144E0">
        <w:rPr>
          <w:bCs/>
          <w:i w:val="0"/>
          <w:iCs/>
          <w:color w:val="auto"/>
          <w:sz w:val="24"/>
          <w:szCs w:val="24"/>
        </w:rPr>
        <w:t xml:space="preserve"> da data do óbito e eventual saldo que não tenha </w:t>
      </w:r>
      <w:r w:rsidR="00C144E0">
        <w:rPr>
          <w:bCs/>
          <w:i w:val="0"/>
          <w:iCs/>
          <w:color w:val="auto"/>
          <w:sz w:val="24"/>
          <w:szCs w:val="24"/>
        </w:rPr>
        <w:t xml:space="preserve">sido </w:t>
      </w:r>
      <w:r w:rsidR="00C144E0" w:rsidRPr="00C144E0">
        <w:rPr>
          <w:bCs/>
          <w:i w:val="0"/>
          <w:iCs/>
          <w:color w:val="auto"/>
          <w:sz w:val="24"/>
          <w:szCs w:val="24"/>
        </w:rPr>
        <w:t xml:space="preserve">sacado por </w:t>
      </w:r>
      <w:r w:rsidR="00C144E0">
        <w:rPr>
          <w:bCs/>
          <w:i w:val="0"/>
          <w:iCs/>
          <w:color w:val="auto"/>
          <w:sz w:val="24"/>
          <w:szCs w:val="24"/>
        </w:rPr>
        <w:t>alguma</w:t>
      </w:r>
      <w:r w:rsidR="00C144E0" w:rsidRPr="00C144E0">
        <w:rPr>
          <w:bCs/>
          <w:i w:val="0"/>
          <w:iCs/>
          <w:color w:val="auto"/>
          <w:sz w:val="24"/>
          <w:szCs w:val="24"/>
        </w:rPr>
        <w:t xml:space="preserve"> impossibilidade.</w:t>
      </w:r>
      <w:r w:rsidR="00E44CEF">
        <w:rPr>
          <w:bCs/>
          <w:i w:val="0"/>
          <w:iCs/>
          <w:color w:val="auto"/>
          <w:sz w:val="24"/>
          <w:szCs w:val="24"/>
        </w:rPr>
        <w:t xml:space="preserve"> E, em relação ao </w:t>
      </w:r>
      <w:r w:rsidR="00E44CEF" w:rsidRPr="009A6D5F">
        <w:rPr>
          <w:bCs/>
          <w:i w:val="0"/>
          <w:iCs/>
          <w:color w:val="auto"/>
          <w:sz w:val="24"/>
          <w:szCs w:val="24"/>
        </w:rPr>
        <w:t>empréstimo consignado em caso de divórcio, quem tem acesso ao Meu INSS</w:t>
      </w:r>
      <w:r w:rsidR="00E44CEF">
        <w:rPr>
          <w:bCs/>
          <w:i w:val="0"/>
          <w:iCs/>
          <w:color w:val="auto"/>
          <w:sz w:val="24"/>
          <w:szCs w:val="24"/>
        </w:rPr>
        <w:t xml:space="preserve">, </w:t>
      </w:r>
      <w:r w:rsidR="000F500B">
        <w:rPr>
          <w:bCs/>
          <w:i w:val="0"/>
          <w:iCs/>
          <w:color w:val="auto"/>
          <w:sz w:val="24"/>
          <w:szCs w:val="24"/>
        </w:rPr>
        <w:t>acess</w:t>
      </w:r>
      <w:r w:rsidR="000F500B">
        <w:rPr>
          <w:bCs/>
          <w:i w:val="0"/>
          <w:iCs/>
          <w:color w:val="auto"/>
          <w:sz w:val="24"/>
          <w:szCs w:val="24"/>
        </w:rPr>
        <w:t>a</w:t>
      </w:r>
      <w:r w:rsidR="000F500B">
        <w:rPr>
          <w:bCs/>
          <w:i w:val="0"/>
          <w:iCs/>
          <w:color w:val="auto"/>
          <w:sz w:val="24"/>
          <w:szCs w:val="24"/>
        </w:rPr>
        <w:t xml:space="preserve"> </w:t>
      </w:r>
      <w:r w:rsidR="00E44CEF">
        <w:rPr>
          <w:bCs/>
          <w:i w:val="0"/>
          <w:iCs/>
          <w:color w:val="auto"/>
          <w:sz w:val="24"/>
          <w:szCs w:val="24"/>
        </w:rPr>
        <w:t>todos os extratos, não necessitando procurar nenhuma instituição financeira.</w:t>
      </w:r>
      <w:r w:rsidR="002805D8">
        <w:rPr>
          <w:bCs/>
          <w:i w:val="0"/>
          <w:iCs/>
          <w:color w:val="auto"/>
          <w:sz w:val="24"/>
          <w:szCs w:val="24"/>
        </w:rPr>
        <w:t xml:space="preserve"> O Sr. Natal Léo demonstrou sua preocupação com o número de segurados com prova de vida pendente, quase 30%, e sugeriu uma campanha de conscientização</w:t>
      </w:r>
      <w:r>
        <w:rPr>
          <w:bCs/>
          <w:i w:val="0"/>
          <w:iCs/>
          <w:color w:val="auto"/>
          <w:sz w:val="24"/>
          <w:szCs w:val="24"/>
        </w:rPr>
        <w:t>,</w:t>
      </w:r>
      <w:r w:rsidR="002805D8">
        <w:rPr>
          <w:bCs/>
          <w:i w:val="0"/>
          <w:iCs/>
          <w:color w:val="auto"/>
          <w:sz w:val="24"/>
          <w:szCs w:val="24"/>
        </w:rPr>
        <w:t xml:space="preserve"> visto que o assunto parece que não está sendo levado a sério. </w:t>
      </w:r>
      <w:r w:rsidR="00E44CEF">
        <w:rPr>
          <w:bCs/>
          <w:i w:val="0"/>
          <w:iCs/>
          <w:color w:val="auto"/>
          <w:sz w:val="24"/>
          <w:szCs w:val="24"/>
        </w:rPr>
        <w:t xml:space="preserve">O Presidente do INSS, o </w:t>
      </w:r>
      <w:r w:rsidR="00E44CEF" w:rsidRPr="006A3C79">
        <w:rPr>
          <w:bCs/>
          <w:i w:val="0"/>
          <w:iCs/>
          <w:color w:val="auto"/>
          <w:sz w:val="24"/>
          <w:szCs w:val="24"/>
        </w:rPr>
        <w:t>Sr. Leonardo José Rolim Guimarães</w:t>
      </w:r>
      <w:r w:rsidR="00E44CEF">
        <w:rPr>
          <w:bCs/>
          <w:i w:val="0"/>
          <w:iCs/>
          <w:color w:val="auto"/>
          <w:sz w:val="24"/>
          <w:szCs w:val="24"/>
        </w:rPr>
        <w:t xml:space="preserve"> falou que a ideia da campanha é fundamental, porque não dá para continuar sem a realização da prova de vida.</w:t>
      </w:r>
      <w:r w:rsidR="00C144E0">
        <w:rPr>
          <w:bCs/>
          <w:i w:val="0"/>
          <w:iCs/>
          <w:color w:val="auto"/>
          <w:sz w:val="24"/>
          <w:szCs w:val="24"/>
        </w:rPr>
        <w:t xml:space="preserve"> Aduziu que as provas serão iniciadas pelas situações mais extremas, de pessoas com pendência desde fevereiro de 2020 e, gradativamente </w:t>
      </w:r>
      <w:r>
        <w:rPr>
          <w:bCs/>
          <w:i w:val="0"/>
          <w:iCs/>
          <w:color w:val="auto"/>
          <w:sz w:val="24"/>
          <w:szCs w:val="24"/>
        </w:rPr>
        <w:t xml:space="preserve">se </w:t>
      </w:r>
      <w:r w:rsidR="00C144E0">
        <w:rPr>
          <w:bCs/>
          <w:i w:val="0"/>
          <w:iCs/>
          <w:color w:val="auto"/>
          <w:sz w:val="24"/>
          <w:szCs w:val="24"/>
        </w:rPr>
        <w:t>amplia</w:t>
      </w:r>
      <w:r>
        <w:rPr>
          <w:bCs/>
          <w:i w:val="0"/>
          <w:iCs/>
          <w:color w:val="auto"/>
          <w:sz w:val="24"/>
          <w:szCs w:val="24"/>
        </w:rPr>
        <w:t>rá</w:t>
      </w:r>
      <w:r w:rsidR="00C144E0">
        <w:rPr>
          <w:bCs/>
          <w:i w:val="0"/>
          <w:iCs/>
          <w:color w:val="auto"/>
          <w:sz w:val="24"/>
          <w:szCs w:val="24"/>
        </w:rPr>
        <w:t xml:space="preserve"> para outros públicos.</w:t>
      </w:r>
      <w:r w:rsidR="00E44CEF">
        <w:rPr>
          <w:bCs/>
          <w:i w:val="0"/>
          <w:iCs/>
          <w:color w:val="auto"/>
          <w:sz w:val="24"/>
          <w:szCs w:val="24"/>
        </w:rPr>
        <w:t xml:space="preserve"> </w:t>
      </w:r>
      <w:r>
        <w:rPr>
          <w:bCs/>
          <w:i w:val="0"/>
          <w:iCs/>
          <w:color w:val="auto"/>
          <w:sz w:val="24"/>
          <w:szCs w:val="24"/>
        </w:rPr>
        <w:t>E, s</w:t>
      </w:r>
      <w:r w:rsidR="00E44CEF">
        <w:rPr>
          <w:bCs/>
          <w:i w:val="0"/>
          <w:iCs/>
          <w:color w:val="auto"/>
          <w:sz w:val="24"/>
          <w:szCs w:val="24"/>
        </w:rPr>
        <w:t xml:space="preserve">ugeriu </w:t>
      </w:r>
      <w:r w:rsidR="00C144E0">
        <w:rPr>
          <w:bCs/>
          <w:i w:val="0"/>
          <w:iCs/>
          <w:color w:val="auto"/>
          <w:sz w:val="24"/>
          <w:szCs w:val="24"/>
        </w:rPr>
        <w:t>um</w:t>
      </w:r>
      <w:r w:rsidR="00E44CEF">
        <w:rPr>
          <w:bCs/>
          <w:i w:val="0"/>
          <w:iCs/>
          <w:color w:val="auto"/>
          <w:sz w:val="24"/>
          <w:szCs w:val="24"/>
        </w:rPr>
        <w:t>a apresentação de estratégias e instrumentos que divulgue</w:t>
      </w:r>
      <w:r>
        <w:rPr>
          <w:bCs/>
          <w:i w:val="0"/>
          <w:iCs/>
          <w:color w:val="auto"/>
          <w:sz w:val="24"/>
          <w:szCs w:val="24"/>
        </w:rPr>
        <w:t>m</w:t>
      </w:r>
      <w:r w:rsidR="00E44CEF">
        <w:rPr>
          <w:bCs/>
          <w:i w:val="0"/>
          <w:iCs/>
          <w:color w:val="auto"/>
          <w:sz w:val="24"/>
          <w:szCs w:val="24"/>
        </w:rPr>
        <w:t xml:space="preserve"> a importância da realização da prova de vida. </w:t>
      </w:r>
      <w:r w:rsidR="006A3C79">
        <w:rPr>
          <w:bCs/>
          <w:i w:val="0"/>
          <w:iCs/>
          <w:color w:val="auto"/>
          <w:sz w:val="24"/>
          <w:szCs w:val="24"/>
        </w:rPr>
        <w:t>O Sr. Francisco Canindé Pegado solicitou esclarecimentos sobre os procedimentos para a concessão de benefício assistencial por deficiência</w:t>
      </w:r>
      <w:r w:rsidR="000F500B">
        <w:rPr>
          <w:bCs/>
          <w:i w:val="0"/>
          <w:iCs/>
          <w:color w:val="auto"/>
          <w:sz w:val="24"/>
          <w:szCs w:val="24"/>
        </w:rPr>
        <w:t>,</w:t>
      </w:r>
      <w:r w:rsidR="006A3C79">
        <w:rPr>
          <w:bCs/>
          <w:i w:val="0"/>
          <w:iCs/>
          <w:color w:val="auto"/>
          <w:sz w:val="24"/>
          <w:szCs w:val="24"/>
        </w:rPr>
        <w:t xml:space="preserve"> para quem recebe o </w:t>
      </w:r>
      <w:r w:rsidR="000F500B">
        <w:rPr>
          <w:bCs/>
          <w:i w:val="0"/>
          <w:iCs/>
          <w:color w:val="auto"/>
          <w:sz w:val="24"/>
          <w:szCs w:val="24"/>
        </w:rPr>
        <w:lastRenderedPageBreak/>
        <w:t>“</w:t>
      </w:r>
      <w:r w:rsidR="006A3C79">
        <w:rPr>
          <w:bCs/>
          <w:i w:val="0"/>
          <w:iCs/>
          <w:color w:val="auto"/>
          <w:sz w:val="24"/>
          <w:szCs w:val="24"/>
        </w:rPr>
        <w:t>Bolsa Família</w:t>
      </w:r>
      <w:r w:rsidR="000F500B">
        <w:rPr>
          <w:bCs/>
          <w:i w:val="0"/>
          <w:iCs/>
          <w:color w:val="auto"/>
          <w:sz w:val="24"/>
          <w:szCs w:val="24"/>
        </w:rPr>
        <w:t>”</w:t>
      </w:r>
      <w:r w:rsidR="006A3C79">
        <w:rPr>
          <w:bCs/>
          <w:i w:val="0"/>
          <w:iCs/>
          <w:color w:val="auto"/>
          <w:sz w:val="24"/>
          <w:szCs w:val="24"/>
        </w:rPr>
        <w:t xml:space="preserve">. </w:t>
      </w:r>
      <w:r w:rsidR="00981821">
        <w:rPr>
          <w:bCs/>
          <w:i w:val="0"/>
          <w:iCs/>
          <w:color w:val="auto"/>
          <w:sz w:val="24"/>
          <w:szCs w:val="24"/>
        </w:rPr>
        <w:t xml:space="preserve">O Sr. Presidente aduziu que a matéria será abrangida no </w:t>
      </w:r>
      <w:r w:rsidR="00981821" w:rsidRPr="00981821">
        <w:rPr>
          <w:bCs/>
          <w:i w:val="0"/>
          <w:iCs/>
          <w:color w:val="auto"/>
          <w:sz w:val="24"/>
          <w:szCs w:val="24"/>
        </w:rPr>
        <w:t xml:space="preserve">contexto das etapas de reconhecimento automatizado, </w:t>
      </w:r>
      <w:r w:rsidR="003C1326">
        <w:rPr>
          <w:bCs/>
          <w:i w:val="0"/>
          <w:iCs/>
          <w:color w:val="auto"/>
          <w:sz w:val="24"/>
          <w:szCs w:val="24"/>
        </w:rPr>
        <w:t xml:space="preserve">e </w:t>
      </w:r>
      <w:r w:rsidR="00981821" w:rsidRPr="00981821">
        <w:rPr>
          <w:bCs/>
          <w:i w:val="0"/>
          <w:iCs/>
          <w:color w:val="auto"/>
          <w:sz w:val="24"/>
          <w:szCs w:val="24"/>
        </w:rPr>
        <w:t>que o</w:t>
      </w:r>
      <w:r w:rsidR="00981821">
        <w:rPr>
          <w:bCs/>
          <w:i w:val="0"/>
          <w:iCs/>
          <w:color w:val="auto"/>
          <w:sz w:val="24"/>
          <w:szCs w:val="24"/>
        </w:rPr>
        <w:t xml:space="preserve"> Sr. </w:t>
      </w:r>
      <w:r w:rsidR="00981821" w:rsidRPr="00981821">
        <w:rPr>
          <w:bCs/>
          <w:i w:val="0"/>
          <w:iCs/>
          <w:color w:val="auto"/>
          <w:sz w:val="24"/>
          <w:szCs w:val="24"/>
        </w:rPr>
        <w:t>Alessandro</w:t>
      </w:r>
      <w:r w:rsidR="00981821">
        <w:rPr>
          <w:bCs/>
          <w:i w:val="0"/>
          <w:iCs/>
          <w:color w:val="auto"/>
          <w:sz w:val="24"/>
          <w:szCs w:val="24"/>
        </w:rPr>
        <w:t xml:space="preserve"> Roosevelt</w:t>
      </w:r>
      <w:r w:rsidR="00981821" w:rsidRPr="00981821">
        <w:rPr>
          <w:bCs/>
          <w:i w:val="0"/>
          <w:iCs/>
          <w:color w:val="auto"/>
          <w:sz w:val="24"/>
          <w:szCs w:val="24"/>
        </w:rPr>
        <w:t xml:space="preserve"> </w:t>
      </w:r>
      <w:r w:rsidR="000F500B">
        <w:rPr>
          <w:bCs/>
          <w:i w:val="0"/>
          <w:iCs/>
          <w:color w:val="auto"/>
          <w:sz w:val="24"/>
          <w:szCs w:val="24"/>
        </w:rPr>
        <w:t xml:space="preserve">ressaltou que será </w:t>
      </w:r>
      <w:r w:rsidR="00981821">
        <w:rPr>
          <w:bCs/>
          <w:i w:val="0"/>
          <w:iCs/>
          <w:color w:val="auto"/>
          <w:sz w:val="24"/>
          <w:szCs w:val="24"/>
        </w:rPr>
        <w:t>adotado pelo INSS</w:t>
      </w:r>
      <w:r w:rsidR="00981821" w:rsidRPr="00981821">
        <w:rPr>
          <w:bCs/>
          <w:i w:val="0"/>
          <w:iCs/>
          <w:color w:val="auto"/>
          <w:sz w:val="24"/>
          <w:szCs w:val="24"/>
        </w:rPr>
        <w:t>.</w:t>
      </w:r>
      <w:r w:rsidR="00981821">
        <w:rPr>
          <w:bCs/>
          <w:i w:val="0"/>
          <w:iCs/>
          <w:color w:val="auto"/>
          <w:sz w:val="24"/>
          <w:szCs w:val="24"/>
        </w:rPr>
        <w:t xml:space="preserve"> </w:t>
      </w:r>
      <w:r w:rsidR="00180FCA">
        <w:rPr>
          <w:bCs/>
          <w:i w:val="0"/>
          <w:iCs/>
          <w:color w:val="auto"/>
          <w:sz w:val="24"/>
          <w:szCs w:val="24"/>
        </w:rPr>
        <w:t>O Sr. Natal Léo sugeriu uma exposição do INSS sobre</w:t>
      </w:r>
      <w:r w:rsidR="006252FC">
        <w:rPr>
          <w:bCs/>
          <w:i w:val="0"/>
          <w:iCs/>
          <w:color w:val="auto"/>
          <w:sz w:val="24"/>
          <w:szCs w:val="24"/>
        </w:rPr>
        <w:t xml:space="preserve"> o chamado “Pente fino para 2021”. O Sr. Dionízio Martins de Macedo sugeriu</w:t>
      </w:r>
      <w:r w:rsidR="002254BB">
        <w:rPr>
          <w:bCs/>
          <w:i w:val="0"/>
          <w:iCs/>
          <w:color w:val="auto"/>
          <w:sz w:val="24"/>
          <w:szCs w:val="24"/>
        </w:rPr>
        <w:t xml:space="preserve"> uma a</w:t>
      </w:r>
      <w:r w:rsidR="002254BB" w:rsidRPr="002254BB">
        <w:rPr>
          <w:bCs/>
          <w:i w:val="0"/>
          <w:iCs/>
          <w:color w:val="auto"/>
          <w:sz w:val="24"/>
          <w:szCs w:val="24"/>
        </w:rPr>
        <w:t>presentação sobre a "Tramitação dos recursos administrativos no Conselho de Recursos da Previdência Social"</w:t>
      </w:r>
      <w:r w:rsidR="000F500B">
        <w:rPr>
          <w:bCs/>
          <w:i w:val="0"/>
          <w:iCs/>
          <w:color w:val="auto"/>
          <w:sz w:val="24"/>
          <w:szCs w:val="24"/>
        </w:rPr>
        <w:t xml:space="preserve"> e, p</w:t>
      </w:r>
      <w:r w:rsidR="002254BB">
        <w:rPr>
          <w:bCs/>
          <w:i w:val="0"/>
          <w:iCs/>
          <w:color w:val="auto"/>
          <w:sz w:val="24"/>
          <w:szCs w:val="24"/>
        </w:rPr>
        <w:t>ropôs</w:t>
      </w:r>
      <w:r w:rsidR="002254BB" w:rsidRPr="002254BB">
        <w:rPr>
          <w:bCs/>
          <w:i w:val="0"/>
          <w:iCs/>
          <w:color w:val="auto"/>
          <w:sz w:val="24"/>
          <w:szCs w:val="24"/>
        </w:rPr>
        <w:t xml:space="preserve"> convidar </w:t>
      </w:r>
      <w:r w:rsidR="002254BB">
        <w:rPr>
          <w:bCs/>
          <w:i w:val="0"/>
          <w:iCs/>
          <w:color w:val="auto"/>
          <w:sz w:val="24"/>
          <w:szCs w:val="24"/>
        </w:rPr>
        <w:t>um representante do CRPS,</w:t>
      </w:r>
      <w:r w:rsidR="002254BB" w:rsidRPr="002254BB">
        <w:rPr>
          <w:bCs/>
          <w:i w:val="0"/>
          <w:iCs/>
          <w:color w:val="auto"/>
          <w:sz w:val="24"/>
          <w:szCs w:val="24"/>
        </w:rPr>
        <w:t xml:space="preserve"> para </w:t>
      </w:r>
      <w:r w:rsidR="002254BB">
        <w:rPr>
          <w:bCs/>
          <w:i w:val="0"/>
          <w:iCs/>
          <w:color w:val="auto"/>
          <w:sz w:val="24"/>
          <w:szCs w:val="24"/>
        </w:rPr>
        <w:t xml:space="preserve">explanação sobre </w:t>
      </w:r>
      <w:r w:rsidR="002254BB" w:rsidRPr="002254BB">
        <w:rPr>
          <w:bCs/>
          <w:i w:val="0"/>
          <w:iCs/>
          <w:color w:val="auto"/>
          <w:sz w:val="24"/>
          <w:szCs w:val="24"/>
        </w:rPr>
        <w:t>a estrutura do Conselho</w:t>
      </w:r>
      <w:r w:rsidR="000F500B">
        <w:rPr>
          <w:bCs/>
          <w:i w:val="0"/>
          <w:iCs/>
          <w:color w:val="auto"/>
          <w:sz w:val="24"/>
          <w:szCs w:val="24"/>
        </w:rPr>
        <w:t>,</w:t>
      </w:r>
      <w:r w:rsidR="002254BB" w:rsidRPr="002254BB">
        <w:rPr>
          <w:bCs/>
          <w:i w:val="0"/>
          <w:iCs/>
          <w:color w:val="auto"/>
          <w:sz w:val="24"/>
          <w:szCs w:val="24"/>
        </w:rPr>
        <w:t xml:space="preserve"> justific</w:t>
      </w:r>
      <w:r w:rsidR="000F500B">
        <w:rPr>
          <w:bCs/>
          <w:i w:val="0"/>
          <w:iCs/>
          <w:color w:val="auto"/>
          <w:sz w:val="24"/>
          <w:szCs w:val="24"/>
        </w:rPr>
        <w:t xml:space="preserve">ando que, </w:t>
      </w:r>
      <w:r w:rsidR="002254BB" w:rsidRPr="002254BB">
        <w:rPr>
          <w:bCs/>
          <w:i w:val="0"/>
          <w:iCs/>
          <w:color w:val="auto"/>
          <w:sz w:val="24"/>
          <w:szCs w:val="24"/>
        </w:rPr>
        <w:t xml:space="preserve">em quase </w:t>
      </w:r>
      <w:r w:rsidR="002254BB">
        <w:rPr>
          <w:bCs/>
          <w:i w:val="0"/>
          <w:iCs/>
          <w:color w:val="auto"/>
          <w:sz w:val="24"/>
          <w:szCs w:val="24"/>
        </w:rPr>
        <w:t>seis</w:t>
      </w:r>
      <w:r w:rsidR="002254BB" w:rsidRPr="002254BB">
        <w:rPr>
          <w:bCs/>
          <w:i w:val="0"/>
          <w:iCs/>
          <w:color w:val="auto"/>
          <w:sz w:val="24"/>
          <w:szCs w:val="24"/>
        </w:rPr>
        <w:t xml:space="preserve"> meses que os recursos não estão sendo julgados, </w:t>
      </w:r>
      <w:r w:rsidR="002254BB">
        <w:rPr>
          <w:bCs/>
          <w:i w:val="0"/>
          <w:iCs/>
          <w:color w:val="auto"/>
          <w:sz w:val="24"/>
          <w:szCs w:val="24"/>
        </w:rPr>
        <w:t>face</w:t>
      </w:r>
      <w:r w:rsidR="002254BB" w:rsidRPr="002254BB">
        <w:rPr>
          <w:bCs/>
          <w:i w:val="0"/>
          <w:iCs/>
          <w:color w:val="auto"/>
          <w:sz w:val="24"/>
          <w:szCs w:val="24"/>
        </w:rPr>
        <w:t xml:space="preserve"> </w:t>
      </w:r>
      <w:r w:rsidR="002254BB">
        <w:rPr>
          <w:bCs/>
          <w:i w:val="0"/>
          <w:iCs/>
          <w:color w:val="auto"/>
          <w:sz w:val="24"/>
          <w:szCs w:val="24"/>
        </w:rPr>
        <w:t>a</w:t>
      </w:r>
      <w:r w:rsidR="002254BB" w:rsidRPr="002254BB">
        <w:rPr>
          <w:bCs/>
          <w:i w:val="0"/>
          <w:iCs/>
          <w:color w:val="auto"/>
          <w:sz w:val="24"/>
          <w:szCs w:val="24"/>
        </w:rPr>
        <w:t>os problemas enfrentados pelas Câmaras e Juntas de Julgamento.</w:t>
      </w:r>
    </w:p>
    <w:p w14:paraId="07E3DC0A" w14:textId="77777777" w:rsidR="00180FCA" w:rsidRPr="00294DB9" w:rsidRDefault="00180FCA" w:rsidP="00180FCA">
      <w:pPr>
        <w:rPr>
          <w:b/>
          <w:i w:val="0"/>
          <w:iCs/>
          <w:color w:val="auto"/>
          <w:sz w:val="24"/>
          <w:szCs w:val="24"/>
        </w:rPr>
      </w:pPr>
    </w:p>
    <w:p w14:paraId="54D5C8B9" w14:textId="2DFF8C6D" w:rsidR="00504C7F" w:rsidRDefault="00504C7F" w:rsidP="005342B2">
      <w:pPr>
        <w:tabs>
          <w:tab w:val="left" w:pos="1845"/>
        </w:tabs>
        <w:spacing w:after="0"/>
        <w:ind w:left="-5" w:right="0"/>
        <w:rPr>
          <w:ins w:id="1" w:author="Maria Franca e Leite Velloso - SPREV" w:date="2021-05-25T15:45:00Z"/>
          <w:b/>
          <w:i w:val="0"/>
          <w:iCs/>
          <w:color w:val="auto"/>
          <w:sz w:val="24"/>
          <w:szCs w:val="24"/>
        </w:rPr>
      </w:pPr>
      <w:r w:rsidRPr="00294DB9">
        <w:rPr>
          <w:b/>
          <w:i w:val="0"/>
          <w:iCs/>
          <w:color w:val="auto"/>
          <w:sz w:val="24"/>
          <w:szCs w:val="24"/>
        </w:rPr>
        <w:t xml:space="preserve">VI – ENCERRAMENTO  </w:t>
      </w:r>
    </w:p>
    <w:p w14:paraId="3FBAF3E9" w14:textId="5D6C01DA" w:rsidR="00B42408" w:rsidRPr="00294DB9" w:rsidRDefault="00B42408" w:rsidP="005342B2">
      <w:pPr>
        <w:tabs>
          <w:tab w:val="left" w:pos="1845"/>
        </w:tabs>
        <w:spacing w:after="0"/>
        <w:ind w:left="-5" w:right="0"/>
        <w:rPr>
          <w:b/>
          <w:i w:val="0"/>
          <w:iCs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Finalizados os itens da pauta</w:t>
      </w:r>
      <w:r>
        <w:rPr>
          <w:i w:val="0"/>
          <w:color w:val="auto"/>
          <w:sz w:val="24"/>
          <w:szCs w:val="24"/>
        </w:rPr>
        <w:t xml:space="preserve"> e </w:t>
      </w:r>
      <w:r w:rsidRPr="00294DB9">
        <w:rPr>
          <w:i w:val="0"/>
          <w:color w:val="auto"/>
          <w:sz w:val="24"/>
          <w:szCs w:val="24"/>
        </w:rPr>
        <w:t>nada mais havendo a tratar</w:t>
      </w:r>
      <w:r>
        <w:rPr>
          <w:i w:val="0"/>
          <w:color w:val="auto"/>
          <w:sz w:val="24"/>
          <w:szCs w:val="24"/>
        </w:rPr>
        <w:t>, o Sr. Presidente</w:t>
      </w:r>
      <w:r w:rsidRPr="00294DB9">
        <w:rPr>
          <w:i w:val="0"/>
          <w:color w:val="auto"/>
          <w:sz w:val="24"/>
          <w:szCs w:val="24"/>
        </w:rPr>
        <w:t xml:space="preserve"> </w:t>
      </w:r>
      <w:r>
        <w:rPr>
          <w:i w:val="0"/>
          <w:color w:val="auto"/>
          <w:sz w:val="24"/>
          <w:szCs w:val="24"/>
        </w:rPr>
        <w:t xml:space="preserve">deu </w:t>
      </w:r>
      <w:r w:rsidRPr="00294DB9">
        <w:rPr>
          <w:i w:val="0"/>
          <w:color w:val="auto"/>
          <w:sz w:val="24"/>
          <w:szCs w:val="24"/>
        </w:rPr>
        <w:t>por encerrada a 27</w:t>
      </w:r>
      <w:r>
        <w:rPr>
          <w:i w:val="0"/>
          <w:color w:val="auto"/>
          <w:sz w:val="24"/>
          <w:szCs w:val="24"/>
        </w:rPr>
        <w:t>9</w:t>
      </w:r>
      <w:r w:rsidRPr="00294DB9">
        <w:rPr>
          <w:i w:val="0"/>
          <w:color w:val="auto"/>
          <w:sz w:val="24"/>
          <w:szCs w:val="24"/>
        </w:rPr>
        <w:t>ª Reunião Ordinária do Conselho Nacional de Previdência Social</w:t>
      </w:r>
      <w:r>
        <w:rPr>
          <w:i w:val="0"/>
          <w:color w:val="auto"/>
          <w:sz w:val="24"/>
          <w:szCs w:val="24"/>
        </w:rPr>
        <w:t xml:space="preserve"> </w:t>
      </w:r>
      <w:r w:rsidRPr="00294DB9">
        <w:rPr>
          <w:i w:val="0"/>
          <w:color w:val="auto"/>
          <w:sz w:val="24"/>
          <w:szCs w:val="24"/>
        </w:rPr>
        <w:t>– CNPS</w:t>
      </w:r>
      <w:r>
        <w:rPr>
          <w:i w:val="0"/>
          <w:color w:val="auto"/>
          <w:sz w:val="24"/>
          <w:szCs w:val="24"/>
        </w:rPr>
        <w:t>.</w:t>
      </w:r>
    </w:p>
    <w:p w14:paraId="49772069" w14:textId="44255F74" w:rsidR="000B7DF7" w:rsidRPr="00504C7F" w:rsidRDefault="000B7DF7" w:rsidP="005342B2">
      <w:pPr>
        <w:suppressLineNumbers/>
        <w:spacing w:after="0"/>
        <w:ind w:left="-5" w:right="0"/>
        <w:rPr>
          <w:i w:val="0"/>
          <w:color w:val="FF0000"/>
          <w:sz w:val="24"/>
          <w:szCs w:val="24"/>
        </w:rPr>
      </w:pPr>
    </w:p>
    <w:sectPr w:rsidR="000B7DF7" w:rsidRPr="00504C7F" w:rsidSect="00CC1AEE">
      <w:footerReference w:type="even" r:id="rId9"/>
      <w:footerReference w:type="default" r:id="rId10"/>
      <w:footerReference w:type="first" r:id="rId11"/>
      <w:pgSz w:w="12240" w:h="15840"/>
      <w:pgMar w:top="1134" w:right="737" w:bottom="737" w:left="851" w:header="720" w:footer="958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9740D" w14:textId="77777777" w:rsidR="00FB69BF" w:rsidRDefault="00FB69BF">
      <w:pPr>
        <w:spacing w:after="0" w:line="240" w:lineRule="auto"/>
      </w:pPr>
      <w:r>
        <w:separator/>
      </w:r>
    </w:p>
  </w:endnote>
  <w:endnote w:type="continuationSeparator" w:id="0">
    <w:p w14:paraId="59F6B2F4" w14:textId="77777777" w:rsidR="00FB69BF" w:rsidRDefault="00FB69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FC0BA" w14:textId="77777777" w:rsidR="00FB69BF" w:rsidRDefault="00FB69BF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14:paraId="736166C0" w14:textId="77777777" w:rsidR="00FB69BF" w:rsidRDefault="00FB69B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720EB9" w14:textId="78756157" w:rsidR="00FB69BF" w:rsidRPr="006B3CE1" w:rsidRDefault="00FB69BF">
    <w:pPr>
      <w:pStyle w:val="Rodap"/>
      <w:jc w:val="center"/>
      <w:rPr>
        <w:rFonts w:ascii="Arial" w:hAnsi="Arial" w:cs="Arial"/>
        <w:color w:val="D9D9D9" w:themeColor="background1" w:themeShade="D9"/>
        <w:sz w:val="20"/>
        <w:szCs w:val="20"/>
      </w:rPr>
    </w:pPr>
    <w:r w:rsidRPr="006B3CE1">
      <w:rPr>
        <w:rFonts w:ascii="Arial" w:hAnsi="Arial" w:cs="Arial"/>
        <w:color w:val="D9D9D9" w:themeColor="background1" w:themeShade="D9"/>
        <w:sz w:val="20"/>
        <w:szCs w:val="20"/>
      </w:rPr>
      <w:t>Ata da 27</w:t>
    </w:r>
    <w:r>
      <w:rPr>
        <w:rFonts w:ascii="Arial" w:hAnsi="Arial" w:cs="Arial"/>
        <w:color w:val="D9D9D9" w:themeColor="background1" w:themeShade="D9"/>
        <w:sz w:val="20"/>
        <w:szCs w:val="20"/>
      </w:rPr>
      <w:t>8</w:t>
    </w:r>
    <w:r w:rsidRPr="006B3CE1">
      <w:rPr>
        <w:rFonts w:ascii="Arial" w:hAnsi="Arial" w:cs="Arial"/>
        <w:color w:val="D9D9D9" w:themeColor="background1" w:themeShade="D9"/>
        <w:sz w:val="20"/>
        <w:szCs w:val="20"/>
      </w:rPr>
      <w:t xml:space="preserve">ª Reunião Ordinária do CNPS – Pág. </w:t>
    </w:r>
    <w:sdt>
      <w:sdtPr>
        <w:rPr>
          <w:rFonts w:ascii="Arial" w:hAnsi="Arial" w:cs="Arial"/>
          <w:color w:val="D9D9D9" w:themeColor="background1" w:themeShade="D9"/>
          <w:sz w:val="20"/>
          <w:szCs w:val="20"/>
        </w:rPr>
        <w:id w:val="-1271844380"/>
        <w:docPartObj>
          <w:docPartGallery w:val="Page Numbers (Bottom of Page)"/>
          <w:docPartUnique/>
        </w:docPartObj>
      </w:sdtPr>
      <w:sdtContent>
        <w:r w:rsidRPr="006B3CE1">
          <w:rPr>
            <w:rFonts w:ascii="Arial" w:hAnsi="Arial" w:cs="Arial"/>
            <w:color w:val="D9D9D9" w:themeColor="background1" w:themeShade="D9"/>
            <w:sz w:val="20"/>
            <w:szCs w:val="20"/>
          </w:rPr>
          <w:fldChar w:fldCharType="begin"/>
        </w:r>
        <w:r w:rsidRPr="006B3CE1">
          <w:rPr>
            <w:rFonts w:ascii="Arial" w:hAnsi="Arial" w:cs="Arial"/>
            <w:color w:val="D9D9D9" w:themeColor="background1" w:themeShade="D9"/>
            <w:sz w:val="20"/>
            <w:szCs w:val="20"/>
          </w:rPr>
          <w:instrText>PAGE   \* MERGEFORMAT</w:instrText>
        </w:r>
        <w:r w:rsidRPr="006B3CE1">
          <w:rPr>
            <w:rFonts w:ascii="Arial" w:hAnsi="Arial" w:cs="Arial"/>
            <w:color w:val="D9D9D9" w:themeColor="background1" w:themeShade="D9"/>
            <w:sz w:val="20"/>
            <w:szCs w:val="20"/>
          </w:rPr>
          <w:fldChar w:fldCharType="separate"/>
        </w:r>
        <w:r>
          <w:rPr>
            <w:rFonts w:ascii="Arial" w:hAnsi="Arial" w:cs="Arial"/>
            <w:noProof/>
            <w:color w:val="D9D9D9" w:themeColor="background1" w:themeShade="D9"/>
            <w:sz w:val="20"/>
            <w:szCs w:val="20"/>
          </w:rPr>
          <w:t>17</w:t>
        </w:r>
        <w:r w:rsidRPr="006B3CE1">
          <w:rPr>
            <w:rFonts w:ascii="Arial" w:hAnsi="Arial" w:cs="Arial"/>
            <w:color w:val="D9D9D9" w:themeColor="background1" w:themeShade="D9"/>
            <w:sz w:val="20"/>
            <w:szCs w:val="20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C1D99" w14:textId="77777777" w:rsidR="00FB69BF" w:rsidRDefault="00FB69BF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14:paraId="3548749D" w14:textId="77777777" w:rsidR="00FB69BF" w:rsidRDefault="00FB69BF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96DC3A" w14:textId="77777777" w:rsidR="00FB69BF" w:rsidRDefault="00FB69BF">
      <w:pPr>
        <w:spacing w:after="0" w:line="240" w:lineRule="auto"/>
      </w:pPr>
      <w:r>
        <w:separator/>
      </w:r>
    </w:p>
  </w:footnote>
  <w:footnote w:type="continuationSeparator" w:id="0">
    <w:p w14:paraId="14B4847B" w14:textId="77777777" w:rsidR="00FB69BF" w:rsidRDefault="00FB69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947DA"/>
    <w:multiLevelType w:val="hybridMultilevel"/>
    <w:tmpl w:val="19EA6E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ia Franca e Leite Velloso - SPREV">
    <w15:presenceInfo w15:providerId="None" w15:userId="Maria Franca e Leite Velloso - SPREV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4D3"/>
    <w:rsid w:val="0000283A"/>
    <w:rsid w:val="000033FA"/>
    <w:rsid w:val="0000401F"/>
    <w:rsid w:val="00004586"/>
    <w:rsid w:val="0000776E"/>
    <w:rsid w:val="000133A7"/>
    <w:rsid w:val="000139E1"/>
    <w:rsid w:val="00013C67"/>
    <w:rsid w:val="00013DCC"/>
    <w:rsid w:val="00016B09"/>
    <w:rsid w:val="000200D1"/>
    <w:rsid w:val="0002390D"/>
    <w:rsid w:val="00024B1A"/>
    <w:rsid w:val="00034687"/>
    <w:rsid w:val="0003498C"/>
    <w:rsid w:val="0004070B"/>
    <w:rsid w:val="00041FDB"/>
    <w:rsid w:val="00044C60"/>
    <w:rsid w:val="00045A59"/>
    <w:rsid w:val="00046D33"/>
    <w:rsid w:val="00047348"/>
    <w:rsid w:val="000509C9"/>
    <w:rsid w:val="000524FD"/>
    <w:rsid w:val="0005592D"/>
    <w:rsid w:val="000605DF"/>
    <w:rsid w:val="000615B5"/>
    <w:rsid w:val="00062EC7"/>
    <w:rsid w:val="000632FA"/>
    <w:rsid w:val="000641A4"/>
    <w:rsid w:val="000646E1"/>
    <w:rsid w:val="00064D87"/>
    <w:rsid w:val="00065A07"/>
    <w:rsid w:val="00066F9C"/>
    <w:rsid w:val="00067438"/>
    <w:rsid w:val="00067E97"/>
    <w:rsid w:val="000733B4"/>
    <w:rsid w:val="00085908"/>
    <w:rsid w:val="000862E5"/>
    <w:rsid w:val="00086FCC"/>
    <w:rsid w:val="000960E5"/>
    <w:rsid w:val="0009672C"/>
    <w:rsid w:val="000A0142"/>
    <w:rsid w:val="000A1576"/>
    <w:rsid w:val="000A3BEE"/>
    <w:rsid w:val="000A5A98"/>
    <w:rsid w:val="000A5D88"/>
    <w:rsid w:val="000B1950"/>
    <w:rsid w:val="000B2962"/>
    <w:rsid w:val="000B2F5D"/>
    <w:rsid w:val="000B3F0A"/>
    <w:rsid w:val="000B58AE"/>
    <w:rsid w:val="000B7DF7"/>
    <w:rsid w:val="000C0186"/>
    <w:rsid w:val="000C0396"/>
    <w:rsid w:val="000C18CE"/>
    <w:rsid w:val="000C3A1C"/>
    <w:rsid w:val="000D07C1"/>
    <w:rsid w:val="000D0AC7"/>
    <w:rsid w:val="000D1072"/>
    <w:rsid w:val="000D4903"/>
    <w:rsid w:val="000D5E35"/>
    <w:rsid w:val="000D661F"/>
    <w:rsid w:val="000E2EF5"/>
    <w:rsid w:val="000E2FAE"/>
    <w:rsid w:val="000E5555"/>
    <w:rsid w:val="000E5E2E"/>
    <w:rsid w:val="000E75BD"/>
    <w:rsid w:val="000E7BC5"/>
    <w:rsid w:val="000F063E"/>
    <w:rsid w:val="000F1F10"/>
    <w:rsid w:val="000F500B"/>
    <w:rsid w:val="000F5BAD"/>
    <w:rsid w:val="00103F7D"/>
    <w:rsid w:val="0010402D"/>
    <w:rsid w:val="00106538"/>
    <w:rsid w:val="00107769"/>
    <w:rsid w:val="0011102C"/>
    <w:rsid w:val="00117FA0"/>
    <w:rsid w:val="00122282"/>
    <w:rsid w:val="0013035E"/>
    <w:rsid w:val="001352FD"/>
    <w:rsid w:val="001353AC"/>
    <w:rsid w:val="00135CD1"/>
    <w:rsid w:val="00136B7F"/>
    <w:rsid w:val="00141708"/>
    <w:rsid w:val="001420B4"/>
    <w:rsid w:val="00142439"/>
    <w:rsid w:val="00144DFC"/>
    <w:rsid w:val="0014528C"/>
    <w:rsid w:val="00145E39"/>
    <w:rsid w:val="0015389C"/>
    <w:rsid w:val="00154683"/>
    <w:rsid w:val="00154BD5"/>
    <w:rsid w:val="001562A4"/>
    <w:rsid w:val="00164D63"/>
    <w:rsid w:val="0016730B"/>
    <w:rsid w:val="0016745A"/>
    <w:rsid w:val="0016774D"/>
    <w:rsid w:val="001711E4"/>
    <w:rsid w:val="001726BF"/>
    <w:rsid w:val="00173B59"/>
    <w:rsid w:val="00174525"/>
    <w:rsid w:val="00180FCA"/>
    <w:rsid w:val="0018326A"/>
    <w:rsid w:val="00184EA6"/>
    <w:rsid w:val="001907C8"/>
    <w:rsid w:val="00195828"/>
    <w:rsid w:val="00196741"/>
    <w:rsid w:val="001A012E"/>
    <w:rsid w:val="001A03DE"/>
    <w:rsid w:val="001A3EBB"/>
    <w:rsid w:val="001A411F"/>
    <w:rsid w:val="001A4262"/>
    <w:rsid w:val="001A42A5"/>
    <w:rsid w:val="001A5C90"/>
    <w:rsid w:val="001A6807"/>
    <w:rsid w:val="001B10A8"/>
    <w:rsid w:val="001B392C"/>
    <w:rsid w:val="001B667D"/>
    <w:rsid w:val="001B74C5"/>
    <w:rsid w:val="001C24B6"/>
    <w:rsid w:val="001C2616"/>
    <w:rsid w:val="001C2791"/>
    <w:rsid w:val="001C3C85"/>
    <w:rsid w:val="001C640F"/>
    <w:rsid w:val="001C6B02"/>
    <w:rsid w:val="001C7D89"/>
    <w:rsid w:val="001D0ABE"/>
    <w:rsid w:val="001D237E"/>
    <w:rsid w:val="001D2E97"/>
    <w:rsid w:val="001D39C3"/>
    <w:rsid w:val="001D3CD7"/>
    <w:rsid w:val="001D3F61"/>
    <w:rsid w:val="001D555E"/>
    <w:rsid w:val="001D5A59"/>
    <w:rsid w:val="001E0456"/>
    <w:rsid w:val="001E2586"/>
    <w:rsid w:val="001E3C78"/>
    <w:rsid w:val="001E7223"/>
    <w:rsid w:val="001E749C"/>
    <w:rsid w:val="001F3FE1"/>
    <w:rsid w:val="001F5592"/>
    <w:rsid w:val="001F5AFF"/>
    <w:rsid w:val="001F5D3C"/>
    <w:rsid w:val="001F6FBC"/>
    <w:rsid w:val="001F7B2C"/>
    <w:rsid w:val="00204099"/>
    <w:rsid w:val="00204B02"/>
    <w:rsid w:val="00207221"/>
    <w:rsid w:val="00207422"/>
    <w:rsid w:val="0021097D"/>
    <w:rsid w:val="002167F3"/>
    <w:rsid w:val="00220D6C"/>
    <w:rsid w:val="00221305"/>
    <w:rsid w:val="00223A6D"/>
    <w:rsid w:val="002244E5"/>
    <w:rsid w:val="00224D76"/>
    <w:rsid w:val="00224DE8"/>
    <w:rsid w:val="002254A1"/>
    <w:rsid w:val="002254BB"/>
    <w:rsid w:val="0022617F"/>
    <w:rsid w:val="002270B0"/>
    <w:rsid w:val="00227C4F"/>
    <w:rsid w:val="00227DCB"/>
    <w:rsid w:val="00234806"/>
    <w:rsid w:val="00234BCB"/>
    <w:rsid w:val="002366E3"/>
    <w:rsid w:val="00236FC4"/>
    <w:rsid w:val="00237C52"/>
    <w:rsid w:val="00237CD7"/>
    <w:rsid w:val="002462CE"/>
    <w:rsid w:val="002474B1"/>
    <w:rsid w:val="00250BEC"/>
    <w:rsid w:val="00250BFC"/>
    <w:rsid w:val="00250FB5"/>
    <w:rsid w:val="00251F56"/>
    <w:rsid w:val="00252606"/>
    <w:rsid w:val="00253AE0"/>
    <w:rsid w:val="00254D09"/>
    <w:rsid w:val="00261E94"/>
    <w:rsid w:val="00263AD2"/>
    <w:rsid w:val="002677D8"/>
    <w:rsid w:val="00272FE9"/>
    <w:rsid w:val="00273F41"/>
    <w:rsid w:val="00274279"/>
    <w:rsid w:val="00274A48"/>
    <w:rsid w:val="002776E2"/>
    <w:rsid w:val="00280461"/>
    <w:rsid w:val="002804BA"/>
    <w:rsid w:val="002805D8"/>
    <w:rsid w:val="00283FA8"/>
    <w:rsid w:val="002841C1"/>
    <w:rsid w:val="002865FB"/>
    <w:rsid w:val="002871E3"/>
    <w:rsid w:val="00287498"/>
    <w:rsid w:val="0029271E"/>
    <w:rsid w:val="002944AA"/>
    <w:rsid w:val="00294DB9"/>
    <w:rsid w:val="00294FC8"/>
    <w:rsid w:val="002963FA"/>
    <w:rsid w:val="0029686A"/>
    <w:rsid w:val="002A2D1A"/>
    <w:rsid w:val="002A3150"/>
    <w:rsid w:val="002A6B04"/>
    <w:rsid w:val="002A7954"/>
    <w:rsid w:val="002B028A"/>
    <w:rsid w:val="002B0319"/>
    <w:rsid w:val="002B1216"/>
    <w:rsid w:val="002B29D7"/>
    <w:rsid w:val="002B5593"/>
    <w:rsid w:val="002B6898"/>
    <w:rsid w:val="002B7455"/>
    <w:rsid w:val="002C218A"/>
    <w:rsid w:val="002C376B"/>
    <w:rsid w:val="002D13E0"/>
    <w:rsid w:val="002D2193"/>
    <w:rsid w:val="002D3F0F"/>
    <w:rsid w:val="002D637F"/>
    <w:rsid w:val="002D76FA"/>
    <w:rsid w:val="002E087F"/>
    <w:rsid w:val="002E0A42"/>
    <w:rsid w:val="002E1B81"/>
    <w:rsid w:val="002E2438"/>
    <w:rsid w:val="002E4B0C"/>
    <w:rsid w:val="002E5E90"/>
    <w:rsid w:val="002E7AFE"/>
    <w:rsid w:val="002F346B"/>
    <w:rsid w:val="003005C6"/>
    <w:rsid w:val="00301679"/>
    <w:rsid w:val="003053A5"/>
    <w:rsid w:val="00305619"/>
    <w:rsid w:val="00305AEB"/>
    <w:rsid w:val="003078A8"/>
    <w:rsid w:val="003108B2"/>
    <w:rsid w:val="00312B0B"/>
    <w:rsid w:val="003133F2"/>
    <w:rsid w:val="00322B05"/>
    <w:rsid w:val="00322FDF"/>
    <w:rsid w:val="00325FD4"/>
    <w:rsid w:val="003303EC"/>
    <w:rsid w:val="00335253"/>
    <w:rsid w:val="0033656E"/>
    <w:rsid w:val="0033737D"/>
    <w:rsid w:val="00341DB4"/>
    <w:rsid w:val="003432D2"/>
    <w:rsid w:val="003441E9"/>
    <w:rsid w:val="00345A25"/>
    <w:rsid w:val="003462CA"/>
    <w:rsid w:val="00346B5B"/>
    <w:rsid w:val="003477BA"/>
    <w:rsid w:val="00347BA5"/>
    <w:rsid w:val="003501A0"/>
    <w:rsid w:val="00350F7D"/>
    <w:rsid w:val="00352680"/>
    <w:rsid w:val="003547EF"/>
    <w:rsid w:val="00355C95"/>
    <w:rsid w:val="00356227"/>
    <w:rsid w:val="003562C3"/>
    <w:rsid w:val="003616DA"/>
    <w:rsid w:val="00362737"/>
    <w:rsid w:val="00362FB3"/>
    <w:rsid w:val="003647F6"/>
    <w:rsid w:val="00365C65"/>
    <w:rsid w:val="00366CBA"/>
    <w:rsid w:val="00367B7A"/>
    <w:rsid w:val="0037196A"/>
    <w:rsid w:val="003720EB"/>
    <w:rsid w:val="00372166"/>
    <w:rsid w:val="00373EBC"/>
    <w:rsid w:val="003806B8"/>
    <w:rsid w:val="003814B5"/>
    <w:rsid w:val="00387CEE"/>
    <w:rsid w:val="00390C98"/>
    <w:rsid w:val="0039144D"/>
    <w:rsid w:val="003917AB"/>
    <w:rsid w:val="0039265E"/>
    <w:rsid w:val="003933F4"/>
    <w:rsid w:val="00394169"/>
    <w:rsid w:val="00394E41"/>
    <w:rsid w:val="00395FDE"/>
    <w:rsid w:val="003A1EC0"/>
    <w:rsid w:val="003A45AA"/>
    <w:rsid w:val="003A4853"/>
    <w:rsid w:val="003A4BCE"/>
    <w:rsid w:val="003A5FF9"/>
    <w:rsid w:val="003A6046"/>
    <w:rsid w:val="003A6185"/>
    <w:rsid w:val="003A7DCB"/>
    <w:rsid w:val="003B7D38"/>
    <w:rsid w:val="003C0DC0"/>
    <w:rsid w:val="003C1326"/>
    <w:rsid w:val="003C1395"/>
    <w:rsid w:val="003C494B"/>
    <w:rsid w:val="003C6CAA"/>
    <w:rsid w:val="003C772B"/>
    <w:rsid w:val="003D035D"/>
    <w:rsid w:val="003D1D7D"/>
    <w:rsid w:val="003D20CA"/>
    <w:rsid w:val="003D37DD"/>
    <w:rsid w:val="003D3DB8"/>
    <w:rsid w:val="003D43FA"/>
    <w:rsid w:val="003D5856"/>
    <w:rsid w:val="003E14F7"/>
    <w:rsid w:val="003E2BE8"/>
    <w:rsid w:val="003E50F1"/>
    <w:rsid w:val="003E62FE"/>
    <w:rsid w:val="003E7B9C"/>
    <w:rsid w:val="003F08C3"/>
    <w:rsid w:val="003F1189"/>
    <w:rsid w:val="003F15D7"/>
    <w:rsid w:val="003F1C27"/>
    <w:rsid w:val="003F3949"/>
    <w:rsid w:val="003F57EF"/>
    <w:rsid w:val="003F5ACD"/>
    <w:rsid w:val="003F5FCB"/>
    <w:rsid w:val="003F6952"/>
    <w:rsid w:val="003F70FE"/>
    <w:rsid w:val="0041628C"/>
    <w:rsid w:val="00420895"/>
    <w:rsid w:val="00420E9F"/>
    <w:rsid w:val="004214EA"/>
    <w:rsid w:val="00423B69"/>
    <w:rsid w:val="00424F8B"/>
    <w:rsid w:val="00425666"/>
    <w:rsid w:val="0042598E"/>
    <w:rsid w:val="00425CB4"/>
    <w:rsid w:val="00426758"/>
    <w:rsid w:val="00426DC3"/>
    <w:rsid w:val="004270EB"/>
    <w:rsid w:val="00430730"/>
    <w:rsid w:val="00431161"/>
    <w:rsid w:val="004342AE"/>
    <w:rsid w:val="004347CB"/>
    <w:rsid w:val="0043633C"/>
    <w:rsid w:val="0044017A"/>
    <w:rsid w:val="00442F20"/>
    <w:rsid w:val="00446B7C"/>
    <w:rsid w:val="00447A72"/>
    <w:rsid w:val="00460160"/>
    <w:rsid w:val="00467C5C"/>
    <w:rsid w:val="00470802"/>
    <w:rsid w:val="004721CB"/>
    <w:rsid w:val="004727B4"/>
    <w:rsid w:val="00475119"/>
    <w:rsid w:val="0048108A"/>
    <w:rsid w:val="00481110"/>
    <w:rsid w:val="00485B22"/>
    <w:rsid w:val="00487D8A"/>
    <w:rsid w:val="0049006D"/>
    <w:rsid w:val="004928CB"/>
    <w:rsid w:val="004A28BA"/>
    <w:rsid w:val="004A4FDA"/>
    <w:rsid w:val="004A5717"/>
    <w:rsid w:val="004B04B4"/>
    <w:rsid w:val="004B0F9C"/>
    <w:rsid w:val="004B24AC"/>
    <w:rsid w:val="004B2B07"/>
    <w:rsid w:val="004B2B51"/>
    <w:rsid w:val="004B31E5"/>
    <w:rsid w:val="004B4043"/>
    <w:rsid w:val="004B4E96"/>
    <w:rsid w:val="004B73F2"/>
    <w:rsid w:val="004B7AA9"/>
    <w:rsid w:val="004C3A59"/>
    <w:rsid w:val="004C731E"/>
    <w:rsid w:val="004C7AAE"/>
    <w:rsid w:val="004D775D"/>
    <w:rsid w:val="004E39CF"/>
    <w:rsid w:val="004E4569"/>
    <w:rsid w:val="004E4705"/>
    <w:rsid w:val="004E47C1"/>
    <w:rsid w:val="004F1159"/>
    <w:rsid w:val="004F22FA"/>
    <w:rsid w:val="004F45C8"/>
    <w:rsid w:val="005014A2"/>
    <w:rsid w:val="00503484"/>
    <w:rsid w:val="00503C35"/>
    <w:rsid w:val="00504C7F"/>
    <w:rsid w:val="00507059"/>
    <w:rsid w:val="00507C48"/>
    <w:rsid w:val="00511153"/>
    <w:rsid w:val="005168E0"/>
    <w:rsid w:val="005171FC"/>
    <w:rsid w:val="0052324F"/>
    <w:rsid w:val="005266F8"/>
    <w:rsid w:val="00530BAE"/>
    <w:rsid w:val="005342B2"/>
    <w:rsid w:val="00535E5A"/>
    <w:rsid w:val="00535E86"/>
    <w:rsid w:val="005367BF"/>
    <w:rsid w:val="005449E2"/>
    <w:rsid w:val="00545E59"/>
    <w:rsid w:val="005469C3"/>
    <w:rsid w:val="005504C7"/>
    <w:rsid w:val="00552D47"/>
    <w:rsid w:val="005534D3"/>
    <w:rsid w:val="00557DE5"/>
    <w:rsid w:val="00564C22"/>
    <w:rsid w:val="0056592D"/>
    <w:rsid w:val="00567C56"/>
    <w:rsid w:val="00570ACD"/>
    <w:rsid w:val="005710A3"/>
    <w:rsid w:val="005712AF"/>
    <w:rsid w:val="00574036"/>
    <w:rsid w:val="00574660"/>
    <w:rsid w:val="005748EF"/>
    <w:rsid w:val="0057553F"/>
    <w:rsid w:val="00590150"/>
    <w:rsid w:val="00590E45"/>
    <w:rsid w:val="00590E9F"/>
    <w:rsid w:val="00595539"/>
    <w:rsid w:val="005A3BD6"/>
    <w:rsid w:val="005A6A41"/>
    <w:rsid w:val="005A7196"/>
    <w:rsid w:val="005B24B8"/>
    <w:rsid w:val="005B3ED0"/>
    <w:rsid w:val="005B4758"/>
    <w:rsid w:val="005C03F3"/>
    <w:rsid w:val="005C28F5"/>
    <w:rsid w:val="005C2C8B"/>
    <w:rsid w:val="005C5CE8"/>
    <w:rsid w:val="005C6EC9"/>
    <w:rsid w:val="005C7140"/>
    <w:rsid w:val="005D0BF1"/>
    <w:rsid w:val="005D2E45"/>
    <w:rsid w:val="005D310C"/>
    <w:rsid w:val="005D326E"/>
    <w:rsid w:val="005D40EF"/>
    <w:rsid w:val="005E048C"/>
    <w:rsid w:val="005E1CD5"/>
    <w:rsid w:val="005E2DF6"/>
    <w:rsid w:val="005E60A5"/>
    <w:rsid w:val="005E7E6E"/>
    <w:rsid w:val="005F0098"/>
    <w:rsid w:val="005F0640"/>
    <w:rsid w:val="005F3EAC"/>
    <w:rsid w:val="00601F46"/>
    <w:rsid w:val="00604C4B"/>
    <w:rsid w:val="00606513"/>
    <w:rsid w:val="00607EE8"/>
    <w:rsid w:val="006128BB"/>
    <w:rsid w:val="0062068A"/>
    <w:rsid w:val="006207ED"/>
    <w:rsid w:val="00622CA3"/>
    <w:rsid w:val="0062500B"/>
    <w:rsid w:val="006252FC"/>
    <w:rsid w:val="00625EBE"/>
    <w:rsid w:val="00627AE6"/>
    <w:rsid w:val="0063141F"/>
    <w:rsid w:val="00632D47"/>
    <w:rsid w:val="00636F30"/>
    <w:rsid w:val="00637594"/>
    <w:rsid w:val="006415FE"/>
    <w:rsid w:val="006419C2"/>
    <w:rsid w:val="00642169"/>
    <w:rsid w:val="00642229"/>
    <w:rsid w:val="00642ACB"/>
    <w:rsid w:val="00645570"/>
    <w:rsid w:val="00645EAB"/>
    <w:rsid w:val="00646C16"/>
    <w:rsid w:val="00651866"/>
    <w:rsid w:val="00652974"/>
    <w:rsid w:val="00652B36"/>
    <w:rsid w:val="00655B1E"/>
    <w:rsid w:val="00670DA9"/>
    <w:rsid w:val="00671612"/>
    <w:rsid w:val="00671C8D"/>
    <w:rsid w:val="00675C2F"/>
    <w:rsid w:val="00676A76"/>
    <w:rsid w:val="00686144"/>
    <w:rsid w:val="00686661"/>
    <w:rsid w:val="00690C03"/>
    <w:rsid w:val="00694D48"/>
    <w:rsid w:val="006970DD"/>
    <w:rsid w:val="00697C84"/>
    <w:rsid w:val="006A0544"/>
    <w:rsid w:val="006A0907"/>
    <w:rsid w:val="006A14E9"/>
    <w:rsid w:val="006A17EE"/>
    <w:rsid w:val="006A39FF"/>
    <w:rsid w:val="006A3C79"/>
    <w:rsid w:val="006A490C"/>
    <w:rsid w:val="006A5820"/>
    <w:rsid w:val="006A7F19"/>
    <w:rsid w:val="006B015B"/>
    <w:rsid w:val="006B1D26"/>
    <w:rsid w:val="006B3CE1"/>
    <w:rsid w:val="006B48B9"/>
    <w:rsid w:val="006B5E6C"/>
    <w:rsid w:val="006C1C24"/>
    <w:rsid w:val="006C3175"/>
    <w:rsid w:val="006C3A5A"/>
    <w:rsid w:val="006C4DCB"/>
    <w:rsid w:val="006C6703"/>
    <w:rsid w:val="006C6CA0"/>
    <w:rsid w:val="006C7DCC"/>
    <w:rsid w:val="006D052C"/>
    <w:rsid w:val="006D09A4"/>
    <w:rsid w:val="006D22D7"/>
    <w:rsid w:val="006D2853"/>
    <w:rsid w:val="006E541E"/>
    <w:rsid w:val="006F056F"/>
    <w:rsid w:val="006F2724"/>
    <w:rsid w:val="006F2E3C"/>
    <w:rsid w:val="006F7E20"/>
    <w:rsid w:val="00700317"/>
    <w:rsid w:val="007108FB"/>
    <w:rsid w:val="0071301E"/>
    <w:rsid w:val="0071319B"/>
    <w:rsid w:val="00714AEF"/>
    <w:rsid w:val="00716076"/>
    <w:rsid w:val="00717094"/>
    <w:rsid w:val="00717A4E"/>
    <w:rsid w:val="007233C1"/>
    <w:rsid w:val="00723429"/>
    <w:rsid w:val="00724CFD"/>
    <w:rsid w:val="00724F69"/>
    <w:rsid w:val="00725606"/>
    <w:rsid w:val="00726CE2"/>
    <w:rsid w:val="00730A8B"/>
    <w:rsid w:val="007320A1"/>
    <w:rsid w:val="00733AAD"/>
    <w:rsid w:val="00735A29"/>
    <w:rsid w:val="007406A0"/>
    <w:rsid w:val="00741076"/>
    <w:rsid w:val="00742733"/>
    <w:rsid w:val="00742AA9"/>
    <w:rsid w:val="007436BD"/>
    <w:rsid w:val="00746568"/>
    <w:rsid w:val="00755E65"/>
    <w:rsid w:val="0075672A"/>
    <w:rsid w:val="007606BF"/>
    <w:rsid w:val="00760811"/>
    <w:rsid w:val="00764727"/>
    <w:rsid w:val="00764C68"/>
    <w:rsid w:val="0076564D"/>
    <w:rsid w:val="00765DEB"/>
    <w:rsid w:val="0076688F"/>
    <w:rsid w:val="007709D1"/>
    <w:rsid w:val="00771BE9"/>
    <w:rsid w:val="007731C2"/>
    <w:rsid w:val="00775BE0"/>
    <w:rsid w:val="0077691C"/>
    <w:rsid w:val="00776D55"/>
    <w:rsid w:val="00783389"/>
    <w:rsid w:val="007842D6"/>
    <w:rsid w:val="007903ED"/>
    <w:rsid w:val="0079288D"/>
    <w:rsid w:val="00795D9C"/>
    <w:rsid w:val="007966BE"/>
    <w:rsid w:val="007A0920"/>
    <w:rsid w:val="007A1D1B"/>
    <w:rsid w:val="007A59B0"/>
    <w:rsid w:val="007B0FD8"/>
    <w:rsid w:val="007B19CC"/>
    <w:rsid w:val="007B31FC"/>
    <w:rsid w:val="007B5D32"/>
    <w:rsid w:val="007B723C"/>
    <w:rsid w:val="007B7E4F"/>
    <w:rsid w:val="007C1B8C"/>
    <w:rsid w:val="007C219C"/>
    <w:rsid w:val="007C6BCC"/>
    <w:rsid w:val="007C7930"/>
    <w:rsid w:val="007C793A"/>
    <w:rsid w:val="007C7C8B"/>
    <w:rsid w:val="007C7EF3"/>
    <w:rsid w:val="007D0671"/>
    <w:rsid w:val="007D0FB8"/>
    <w:rsid w:val="007D3110"/>
    <w:rsid w:val="007E1085"/>
    <w:rsid w:val="007E334B"/>
    <w:rsid w:val="007E39BC"/>
    <w:rsid w:val="007F28D4"/>
    <w:rsid w:val="007F3981"/>
    <w:rsid w:val="007F3AE7"/>
    <w:rsid w:val="007F47F2"/>
    <w:rsid w:val="007F4E34"/>
    <w:rsid w:val="007F5405"/>
    <w:rsid w:val="007F5AA1"/>
    <w:rsid w:val="007F6930"/>
    <w:rsid w:val="007F6FA8"/>
    <w:rsid w:val="007F72E6"/>
    <w:rsid w:val="00800172"/>
    <w:rsid w:val="00801194"/>
    <w:rsid w:val="0080186A"/>
    <w:rsid w:val="00805288"/>
    <w:rsid w:val="00805ED3"/>
    <w:rsid w:val="00806B27"/>
    <w:rsid w:val="008077C1"/>
    <w:rsid w:val="008104E8"/>
    <w:rsid w:val="00811543"/>
    <w:rsid w:val="00812289"/>
    <w:rsid w:val="00815ED7"/>
    <w:rsid w:val="00816C85"/>
    <w:rsid w:val="008204F5"/>
    <w:rsid w:val="00820AC1"/>
    <w:rsid w:val="0082366D"/>
    <w:rsid w:val="0082443E"/>
    <w:rsid w:val="00824CA9"/>
    <w:rsid w:val="008253C7"/>
    <w:rsid w:val="00830B81"/>
    <w:rsid w:val="00835D37"/>
    <w:rsid w:val="00836103"/>
    <w:rsid w:val="00842E8F"/>
    <w:rsid w:val="008469CA"/>
    <w:rsid w:val="00850195"/>
    <w:rsid w:val="00855590"/>
    <w:rsid w:val="00855779"/>
    <w:rsid w:val="008558AA"/>
    <w:rsid w:val="00860791"/>
    <w:rsid w:val="00861DEF"/>
    <w:rsid w:val="00863548"/>
    <w:rsid w:val="00867965"/>
    <w:rsid w:val="008713FD"/>
    <w:rsid w:val="00871EB7"/>
    <w:rsid w:val="0088022B"/>
    <w:rsid w:val="0088128D"/>
    <w:rsid w:val="008812F8"/>
    <w:rsid w:val="008848C2"/>
    <w:rsid w:val="00893C87"/>
    <w:rsid w:val="00897166"/>
    <w:rsid w:val="00897547"/>
    <w:rsid w:val="008A2480"/>
    <w:rsid w:val="008B471F"/>
    <w:rsid w:val="008B67AA"/>
    <w:rsid w:val="008B74A6"/>
    <w:rsid w:val="008C1A0A"/>
    <w:rsid w:val="008C1C94"/>
    <w:rsid w:val="008C479C"/>
    <w:rsid w:val="008C5419"/>
    <w:rsid w:val="008D13D5"/>
    <w:rsid w:val="008D1F8D"/>
    <w:rsid w:val="008D40B3"/>
    <w:rsid w:val="008E2FE2"/>
    <w:rsid w:val="008E4573"/>
    <w:rsid w:val="008E485D"/>
    <w:rsid w:val="008E751C"/>
    <w:rsid w:val="008E76F6"/>
    <w:rsid w:val="008E7756"/>
    <w:rsid w:val="008E7B1C"/>
    <w:rsid w:val="008F0233"/>
    <w:rsid w:val="008F19D9"/>
    <w:rsid w:val="008F2F95"/>
    <w:rsid w:val="008F351B"/>
    <w:rsid w:val="008F54A7"/>
    <w:rsid w:val="008F6DDE"/>
    <w:rsid w:val="008F754F"/>
    <w:rsid w:val="00900368"/>
    <w:rsid w:val="0090159C"/>
    <w:rsid w:val="00903033"/>
    <w:rsid w:val="00906EBF"/>
    <w:rsid w:val="0090761D"/>
    <w:rsid w:val="00911901"/>
    <w:rsid w:val="0091362F"/>
    <w:rsid w:val="009141EB"/>
    <w:rsid w:val="0091512A"/>
    <w:rsid w:val="0091525B"/>
    <w:rsid w:val="00916D93"/>
    <w:rsid w:val="00921E05"/>
    <w:rsid w:val="00923901"/>
    <w:rsid w:val="00925ACC"/>
    <w:rsid w:val="009272A8"/>
    <w:rsid w:val="00931E31"/>
    <w:rsid w:val="00934B77"/>
    <w:rsid w:val="00936B52"/>
    <w:rsid w:val="009376DF"/>
    <w:rsid w:val="00937B89"/>
    <w:rsid w:val="009406A0"/>
    <w:rsid w:val="00940CDD"/>
    <w:rsid w:val="009432A7"/>
    <w:rsid w:val="0094366D"/>
    <w:rsid w:val="00946F7E"/>
    <w:rsid w:val="00950125"/>
    <w:rsid w:val="009515B3"/>
    <w:rsid w:val="009536E4"/>
    <w:rsid w:val="00954FE6"/>
    <w:rsid w:val="00956B52"/>
    <w:rsid w:val="009617D2"/>
    <w:rsid w:val="00961A89"/>
    <w:rsid w:val="0096420B"/>
    <w:rsid w:val="00964F69"/>
    <w:rsid w:val="00965750"/>
    <w:rsid w:val="00966519"/>
    <w:rsid w:val="00966C1F"/>
    <w:rsid w:val="00966E3E"/>
    <w:rsid w:val="00967337"/>
    <w:rsid w:val="00967F3A"/>
    <w:rsid w:val="00970983"/>
    <w:rsid w:val="00970A30"/>
    <w:rsid w:val="009727B9"/>
    <w:rsid w:val="00973239"/>
    <w:rsid w:val="0097560C"/>
    <w:rsid w:val="00975D2C"/>
    <w:rsid w:val="009772C7"/>
    <w:rsid w:val="00981821"/>
    <w:rsid w:val="0098505F"/>
    <w:rsid w:val="00986573"/>
    <w:rsid w:val="00986A3F"/>
    <w:rsid w:val="00987AD5"/>
    <w:rsid w:val="00987C13"/>
    <w:rsid w:val="00987DB1"/>
    <w:rsid w:val="009925C4"/>
    <w:rsid w:val="00994347"/>
    <w:rsid w:val="009A133D"/>
    <w:rsid w:val="009A6D5F"/>
    <w:rsid w:val="009B25A5"/>
    <w:rsid w:val="009B2A03"/>
    <w:rsid w:val="009B2A50"/>
    <w:rsid w:val="009B5663"/>
    <w:rsid w:val="009B63C7"/>
    <w:rsid w:val="009B7E6B"/>
    <w:rsid w:val="009C062D"/>
    <w:rsid w:val="009C16AB"/>
    <w:rsid w:val="009C4DEB"/>
    <w:rsid w:val="009C545F"/>
    <w:rsid w:val="009C684E"/>
    <w:rsid w:val="009C7667"/>
    <w:rsid w:val="009D0EE7"/>
    <w:rsid w:val="009D307B"/>
    <w:rsid w:val="009D4470"/>
    <w:rsid w:val="009E0DE2"/>
    <w:rsid w:val="009E1EAC"/>
    <w:rsid w:val="009E2ED6"/>
    <w:rsid w:val="009E4D00"/>
    <w:rsid w:val="009F2417"/>
    <w:rsid w:val="009F2F04"/>
    <w:rsid w:val="009F4474"/>
    <w:rsid w:val="00A0051C"/>
    <w:rsid w:val="00A04B63"/>
    <w:rsid w:val="00A06A59"/>
    <w:rsid w:val="00A11646"/>
    <w:rsid w:val="00A1195B"/>
    <w:rsid w:val="00A11BFF"/>
    <w:rsid w:val="00A14C26"/>
    <w:rsid w:val="00A1707B"/>
    <w:rsid w:val="00A202E3"/>
    <w:rsid w:val="00A20DB5"/>
    <w:rsid w:val="00A2171A"/>
    <w:rsid w:val="00A21999"/>
    <w:rsid w:val="00A22432"/>
    <w:rsid w:val="00A253AD"/>
    <w:rsid w:val="00A26716"/>
    <w:rsid w:val="00A319B2"/>
    <w:rsid w:val="00A31FD1"/>
    <w:rsid w:val="00A32C23"/>
    <w:rsid w:val="00A33FAC"/>
    <w:rsid w:val="00A3401E"/>
    <w:rsid w:val="00A3642B"/>
    <w:rsid w:val="00A365C0"/>
    <w:rsid w:val="00A3689A"/>
    <w:rsid w:val="00A4080F"/>
    <w:rsid w:val="00A4417E"/>
    <w:rsid w:val="00A45B33"/>
    <w:rsid w:val="00A45EFE"/>
    <w:rsid w:val="00A4727C"/>
    <w:rsid w:val="00A477BD"/>
    <w:rsid w:val="00A53098"/>
    <w:rsid w:val="00A547E9"/>
    <w:rsid w:val="00A56EC5"/>
    <w:rsid w:val="00A60B32"/>
    <w:rsid w:val="00A62112"/>
    <w:rsid w:val="00A63ED8"/>
    <w:rsid w:val="00A63F63"/>
    <w:rsid w:val="00A64473"/>
    <w:rsid w:val="00A663E5"/>
    <w:rsid w:val="00A6717C"/>
    <w:rsid w:val="00A7023E"/>
    <w:rsid w:val="00A70953"/>
    <w:rsid w:val="00A719D0"/>
    <w:rsid w:val="00A73DB7"/>
    <w:rsid w:val="00A76142"/>
    <w:rsid w:val="00A76B70"/>
    <w:rsid w:val="00A77856"/>
    <w:rsid w:val="00A814B4"/>
    <w:rsid w:val="00A868D7"/>
    <w:rsid w:val="00A87811"/>
    <w:rsid w:val="00A912AC"/>
    <w:rsid w:val="00A92965"/>
    <w:rsid w:val="00A95BAC"/>
    <w:rsid w:val="00AA07B2"/>
    <w:rsid w:val="00AA3EF6"/>
    <w:rsid w:val="00AA4447"/>
    <w:rsid w:val="00AA6DDC"/>
    <w:rsid w:val="00AB0856"/>
    <w:rsid w:val="00AB39B6"/>
    <w:rsid w:val="00AB7C36"/>
    <w:rsid w:val="00AC03A0"/>
    <w:rsid w:val="00AC3287"/>
    <w:rsid w:val="00AC4716"/>
    <w:rsid w:val="00AC5769"/>
    <w:rsid w:val="00AD03BF"/>
    <w:rsid w:val="00AD4ABC"/>
    <w:rsid w:val="00AE00F2"/>
    <w:rsid w:val="00AE0865"/>
    <w:rsid w:val="00AE1FC0"/>
    <w:rsid w:val="00AF0A4E"/>
    <w:rsid w:val="00AF13EC"/>
    <w:rsid w:val="00AF5060"/>
    <w:rsid w:val="00AF7B07"/>
    <w:rsid w:val="00AF7F97"/>
    <w:rsid w:val="00B0301F"/>
    <w:rsid w:val="00B03307"/>
    <w:rsid w:val="00B045AE"/>
    <w:rsid w:val="00B121FE"/>
    <w:rsid w:val="00B1232B"/>
    <w:rsid w:val="00B16FC2"/>
    <w:rsid w:val="00B2018D"/>
    <w:rsid w:val="00B26296"/>
    <w:rsid w:val="00B266ED"/>
    <w:rsid w:val="00B33C13"/>
    <w:rsid w:val="00B375B0"/>
    <w:rsid w:val="00B41771"/>
    <w:rsid w:val="00B42408"/>
    <w:rsid w:val="00B43234"/>
    <w:rsid w:val="00B473C9"/>
    <w:rsid w:val="00B502E0"/>
    <w:rsid w:val="00B52045"/>
    <w:rsid w:val="00B523C0"/>
    <w:rsid w:val="00B545BA"/>
    <w:rsid w:val="00B54F5D"/>
    <w:rsid w:val="00B55470"/>
    <w:rsid w:val="00B5693F"/>
    <w:rsid w:val="00B60364"/>
    <w:rsid w:val="00B63D90"/>
    <w:rsid w:val="00B63EF9"/>
    <w:rsid w:val="00B663E3"/>
    <w:rsid w:val="00B7091B"/>
    <w:rsid w:val="00B7168B"/>
    <w:rsid w:val="00B718D5"/>
    <w:rsid w:val="00B72735"/>
    <w:rsid w:val="00B76802"/>
    <w:rsid w:val="00B80ADF"/>
    <w:rsid w:val="00B81B6E"/>
    <w:rsid w:val="00B81B6F"/>
    <w:rsid w:val="00B81BAE"/>
    <w:rsid w:val="00B8390C"/>
    <w:rsid w:val="00B8797B"/>
    <w:rsid w:val="00B90236"/>
    <w:rsid w:val="00B92031"/>
    <w:rsid w:val="00B95202"/>
    <w:rsid w:val="00B97CA7"/>
    <w:rsid w:val="00BA1C74"/>
    <w:rsid w:val="00BA24B7"/>
    <w:rsid w:val="00BA39FA"/>
    <w:rsid w:val="00BB06A1"/>
    <w:rsid w:val="00BB126C"/>
    <w:rsid w:val="00BB3694"/>
    <w:rsid w:val="00BB59E5"/>
    <w:rsid w:val="00BC7795"/>
    <w:rsid w:val="00BC7EA7"/>
    <w:rsid w:val="00BE0199"/>
    <w:rsid w:val="00BE0215"/>
    <w:rsid w:val="00BE1B3B"/>
    <w:rsid w:val="00BE2AA6"/>
    <w:rsid w:val="00BE2F57"/>
    <w:rsid w:val="00BE77A3"/>
    <w:rsid w:val="00BF31CB"/>
    <w:rsid w:val="00BF5B59"/>
    <w:rsid w:val="00C001B9"/>
    <w:rsid w:val="00C0069D"/>
    <w:rsid w:val="00C00786"/>
    <w:rsid w:val="00C0465C"/>
    <w:rsid w:val="00C0628F"/>
    <w:rsid w:val="00C102D2"/>
    <w:rsid w:val="00C114E9"/>
    <w:rsid w:val="00C11827"/>
    <w:rsid w:val="00C12DFD"/>
    <w:rsid w:val="00C144E0"/>
    <w:rsid w:val="00C147B7"/>
    <w:rsid w:val="00C16E5E"/>
    <w:rsid w:val="00C17A33"/>
    <w:rsid w:val="00C22226"/>
    <w:rsid w:val="00C22EC1"/>
    <w:rsid w:val="00C2504D"/>
    <w:rsid w:val="00C26113"/>
    <w:rsid w:val="00C26C19"/>
    <w:rsid w:val="00C26D2E"/>
    <w:rsid w:val="00C309A9"/>
    <w:rsid w:val="00C33859"/>
    <w:rsid w:val="00C34752"/>
    <w:rsid w:val="00C36DA1"/>
    <w:rsid w:val="00C400C6"/>
    <w:rsid w:val="00C40930"/>
    <w:rsid w:val="00C41B3D"/>
    <w:rsid w:val="00C42D37"/>
    <w:rsid w:val="00C437D2"/>
    <w:rsid w:val="00C4533C"/>
    <w:rsid w:val="00C52B75"/>
    <w:rsid w:val="00C54A3F"/>
    <w:rsid w:val="00C564EC"/>
    <w:rsid w:val="00C66DC1"/>
    <w:rsid w:val="00C702B8"/>
    <w:rsid w:val="00C74197"/>
    <w:rsid w:val="00C74626"/>
    <w:rsid w:val="00C75A43"/>
    <w:rsid w:val="00C81349"/>
    <w:rsid w:val="00C87F52"/>
    <w:rsid w:val="00C90820"/>
    <w:rsid w:val="00CA1225"/>
    <w:rsid w:val="00CA1688"/>
    <w:rsid w:val="00CA2638"/>
    <w:rsid w:val="00CA2DFF"/>
    <w:rsid w:val="00CA2E6C"/>
    <w:rsid w:val="00CA32F0"/>
    <w:rsid w:val="00CA3547"/>
    <w:rsid w:val="00CA6723"/>
    <w:rsid w:val="00CA6BFD"/>
    <w:rsid w:val="00CB06CA"/>
    <w:rsid w:val="00CB09C6"/>
    <w:rsid w:val="00CB222E"/>
    <w:rsid w:val="00CB3849"/>
    <w:rsid w:val="00CB3858"/>
    <w:rsid w:val="00CB3B98"/>
    <w:rsid w:val="00CB4608"/>
    <w:rsid w:val="00CB5911"/>
    <w:rsid w:val="00CC05D1"/>
    <w:rsid w:val="00CC0603"/>
    <w:rsid w:val="00CC1A1C"/>
    <w:rsid w:val="00CC1AEE"/>
    <w:rsid w:val="00CC3A9A"/>
    <w:rsid w:val="00CC43F4"/>
    <w:rsid w:val="00CC6DCB"/>
    <w:rsid w:val="00CC705D"/>
    <w:rsid w:val="00CD0AA5"/>
    <w:rsid w:val="00CD0F2D"/>
    <w:rsid w:val="00CD2ACA"/>
    <w:rsid w:val="00CD472B"/>
    <w:rsid w:val="00CD5E1C"/>
    <w:rsid w:val="00CD7C56"/>
    <w:rsid w:val="00CE0935"/>
    <w:rsid w:val="00CF023B"/>
    <w:rsid w:val="00CF04F8"/>
    <w:rsid w:val="00CF286A"/>
    <w:rsid w:val="00CF6781"/>
    <w:rsid w:val="00D00D57"/>
    <w:rsid w:val="00D01ABC"/>
    <w:rsid w:val="00D01DF7"/>
    <w:rsid w:val="00D035EF"/>
    <w:rsid w:val="00D03B79"/>
    <w:rsid w:val="00D05961"/>
    <w:rsid w:val="00D06D59"/>
    <w:rsid w:val="00D1692F"/>
    <w:rsid w:val="00D16ABF"/>
    <w:rsid w:val="00D22E37"/>
    <w:rsid w:val="00D24D23"/>
    <w:rsid w:val="00D266AE"/>
    <w:rsid w:val="00D30053"/>
    <w:rsid w:val="00D34E3D"/>
    <w:rsid w:val="00D366D6"/>
    <w:rsid w:val="00D372A7"/>
    <w:rsid w:val="00D37B73"/>
    <w:rsid w:val="00D37F4F"/>
    <w:rsid w:val="00D443EB"/>
    <w:rsid w:val="00D44BB2"/>
    <w:rsid w:val="00D45268"/>
    <w:rsid w:val="00D45410"/>
    <w:rsid w:val="00D45FA9"/>
    <w:rsid w:val="00D47A78"/>
    <w:rsid w:val="00D53002"/>
    <w:rsid w:val="00D54621"/>
    <w:rsid w:val="00D553E3"/>
    <w:rsid w:val="00D63D9E"/>
    <w:rsid w:val="00D66A86"/>
    <w:rsid w:val="00D678A0"/>
    <w:rsid w:val="00D70D72"/>
    <w:rsid w:val="00D71F56"/>
    <w:rsid w:val="00D74F4D"/>
    <w:rsid w:val="00D75062"/>
    <w:rsid w:val="00D75757"/>
    <w:rsid w:val="00D76439"/>
    <w:rsid w:val="00D82D5A"/>
    <w:rsid w:val="00D864C9"/>
    <w:rsid w:val="00D90271"/>
    <w:rsid w:val="00D94A21"/>
    <w:rsid w:val="00DA1B27"/>
    <w:rsid w:val="00DA2A48"/>
    <w:rsid w:val="00DA4597"/>
    <w:rsid w:val="00DB3145"/>
    <w:rsid w:val="00DB70A7"/>
    <w:rsid w:val="00DC06A5"/>
    <w:rsid w:val="00DC17D4"/>
    <w:rsid w:val="00DC5019"/>
    <w:rsid w:val="00DC5311"/>
    <w:rsid w:val="00DC5EFD"/>
    <w:rsid w:val="00DD005E"/>
    <w:rsid w:val="00DD1DF2"/>
    <w:rsid w:val="00DD2AA3"/>
    <w:rsid w:val="00DD312B"/>
    <w:rsid w:val="00DD34CD"/>
    <w:rsid w:val="00DE0995"/>
    <w:rsid w:val="00DE2B2C"/>
    <w:rsid w:val="00DE3695"/>
    <w:rsid w:val="00DE4BA2"/>
    <w:rsid w:val="00DF0A8A"/>
    <w:rsid w:val="00DF15AD"/>
    <w:rsid w:val="00DF2E03"/>
    <w:rsid w:val="00DF4B21"/>
    <w:rsid w:val="00DF569A"/>
    <w:rsid w:val="00E11C2A"/>
    <w:rsid w:val="00E13F0A"/>
    <w:rsid w:val="00E151EB"/>
    <w:rsid w:val="00E16924"/>
    <w:rsid w:val="00E17373"/>
    <w:rsid w:val="00E217D7"/>
    <w:rsid w:val="00E23759"/>
    <w:rsid w:val="00E2656E"/>
    <w:rsid w:val="00E33F26"/>
    <w:rsid w:val="00E3469A"/>
    <w:rsid w:val="00E36114"/>
    <w:rsid w:val="00E4017A"/>
    <w:rsid w:val="00E42D58"/>
    <w:rsid w:val="00E434E8"/>
    <w:rsid w:val="00E438FA"/>
    <w:rsid w:val="00E44569"/>
    <w:rsid w:val="00E44CEF"/>
    <w:rsid w:val="00E45440"/>
    <w:rsid w:val="00E51DDA"/>
    <w:rsid w:val="00E526DA"/>
    <w:rsid w:val="00E54A87"/>
    <w:rsid w:val="00E56201"/>
    <w:rsid w:val="00E56AAD"/>
    <w:rsid w:val="00E576D4"/>
    <w:rsid w:val="00E61B92"/>
    <w:rsid w:val="00E63676"/>
    <w:rsid w:val="00E6402E"/>
    <w:rsid w:val="00E64631"/>
    <w:rsid w:val="00E66601"/>
    <w:rsid w:val="00E814FA"/>
    <w:rsid w:val="00E83859"/>
    <w:rsid w:val="00E841D6"/>
    <w:rsid w:val="00E8611B"/>
    <w:rsid w:val="00E93488"/>
    <w:rsid w:val="00E94373"/>
    <w:rsid w:val="00E97EAE"/>
    <w:rsid w:val="00EA0A64"/>
    <w:rsid w:val="00EA0E36"/>
    <w:rsid w:val="00EA2913"/>
    <w:rsid w:val="00EA34CF"/>
    <w:rsid w:val="00EA36E3"/>
    <w:rsid w:val="00EA4F7F"/>
    <w:rsid w:val="00EA6876"/>
    <w:rsid w:val="00EA68E7"/>
    <w:rsid w:val="00EA69DA"/>
    <w:rsid w:val="00EB11DB"/>
    <w:rsid w:val="00EB1658"/>
    <w:rsid w:val="00EB4CDE"/>
    <w:rsid w:val="00EB5B38"/>
    <w:rsid w:val="00EB7DC9"/>
    <w:rsid w:val="00EC2C98"/>
    <w:rsid w:val="00EC6A09"/>
    <w:rsid w:val="00EC7F8D"/>
    <w:rsid w:val="00ED05E4"/>
    <w:rsid w:val="00ED0916"/>
    <w:rsid w:val="00ED0FF9"/>
    <w:rsid w:val="00ED10E5"/>
    <w:rsid w:val="00ED2ED2"/>
    <w:rsid w:val="00ED71F3"/>
    <w:rsid w:val="00EE451D"/>
    <w:rsid w:val="00EE4D7D"/>
    <w:rsid w:val="00EE55C7"/>
    <w:rsid w:val="00EE654D"/>
    <w:rsid w:val="00EE7501"/>
    <w:rsid w:val="00EE7822"/>
    <w:rsid w:val="00EF020D"/>
    <w:rsid w:val="00EF1E23"/>
    <w:rsid w:val="00EF2335"/>
    <w:rsid w:val="00EF2D4E"/>
    <w:rsid w:val="00EF460E"/>
    <w:rsid w:val="00EF61F3"/>
    <w:rsid w:val="00EF6958"/>
    <w:rsid w:val="00EF7899"/>
    <w:rsid w:val="00EF7D4D"/>
    <w:rsid w:val="00F00060"/>
    <w:rsid w:val="00F00683"/>
    <w:rsid w:val="00F010A7"/>
    <w:rsid w:val="00F037F0"/>
    <w:rsid w:val="00F06D34"/>
    <w:rsid w:val="00F10034"/>
    <w:rsid w:val="00F11E1B"/>
    <w:rsid w:val="00F11ED6"/>
    <w:rsid w:val="00F131AD"/>
    <w:rsid w:val="00F156F3"/>
    <w:rsid w:val="00F16396"/>
    <w:rsid w:val="00F22A14"/>
    <w:rsid w:val="00F231C4"/>
    <w:rsid w:val="00F232CD"/>
    <w:rsid w:val="00F257F7"/>
    <w:rsid w:val="00F25E03"/>
    <w:rsid w:val="00F2707C"/>
    <w:rsid w:val="00F35F55"/>
    <w:rsid w:val="00F37ACC"/>
    <w:rsid w:val="00F40124"/>
    <w:rsid w:val="00F44F7E"/>
    <w:rsid w:val="00F465E7"/>
    <w:rsid w:val="00F47152"/>
    <w:rsid w:val="00F512C6"/>
    <w:rsid w:val="00F578D5"/>
    <w:rsid w:val="00F57AC3"/>
    <w:rsid w:val="00F61D6D"/>
    <w:rsid w:val="00F63369"/>
    <w:rsid w:val="00F6649B"/>
    <w:rsid w:val="00F677F2"/>
    <w:rsid w:val="00F679CF"/>
    <w:rsid w:val="00F701BE"/>
    <w:rsid w:val="00F71DF4"/>
    <w:rsid w:val="00F76B35"/>
    <w:rsid w:val="00F76DB4"/>
    <w:rsid w:val="00F803CE"/>
    <w:rsid w:val="00F86CA1"/>
    <w:rsid w:val="00F86DB3"/>
    <w:rsid w:val="00F874E2"/>
    <w:rsid w:val="00F8782D"/>
    <w:rsid w:val="00F93A13"/>
    <w:rsid w:val="00F9551F"/>
    <w:rsid w:val="00F96811"/>
    <w:rsid w:val="00FA083B"/>
    <w:rsid w:val="00FA56A8"/>
    <w:rsid w:val="00FA7AD8"/>
    <w:rsid w:val="00FB032D"/>
    <w:rsid w:val="00FB18E3"/>
    <w:rsid w:val="00FB20BD"/>
    <w:rsid w:val="00FB22AA"/>
    <w:rsid w:val="00FB69BF"/>
    <w:rsid w:val="00FB762B"/>
    <w:rsid w:val="00FC137E"/>
    <w:rsid w:val="00FC36AD"/>
    <w:rsid w:val="00FC6653"/>
    <w:rsid w:val="00FC786F"/>
    <w:rsid w:val="00FD28F1"/>
    <w:rsid w:val="00FD34A2"/>
    <w:rsid w:val="00FD4AE2"/>
    <w:rsid w:val="00FD4C09"/>
    <w:rsid w:val="00FD7AE0"/>
    <w:rsid w:val="00FE0FED"/>
    <w:rsid w:val="00FE1BA8"/>
    <w:rsid w:val="00FE2420"/>
    <w:rsid w:val="00FE37F2"/>
    <w:rsid w:val="00FE3956"/>
    <w:rsid w:val="00FE6A56"/>
    <w:rsid w:val="00FF2DB2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4486281"/>
  <w15:chartTrackingRefBased/>
  <w15:docId w15:val="{A1C3FB1C-2899-4657-AF99-E2002CDE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069D"/>
    <w:pPr>
      <w:spacing w:after="3" w:line="360" w:lineRule="auto"/>
      <w:ind w:left="10" w:right="3" w:hanging="10"/>
      <w:jc w:val="both"/>
    </w:pPr>
    <w:rPr>
      <w:rFonts w:ascii="Arial" w:eastAsia="Arial" w:hAnsi="Arial" w:cs="Arial"/>
      <w:i/>
      <w:color w:val="000000"/>
      <w:lang w:eastAsia="pt-BR"/>
    </w:rPr>
  </w:style>
  <w:style w:type="paragraph" w:styleId="Ttulo1">
    <w:name w:val="heading 1"/>
    <w:next w:val="Normal"/>
    <w:link w:val="Ttulo1Carter"/>
    <w:uiPriority w:val="9"/>
    <w:unhideWhenUsed/>
    <w:qFormat/>
    <w:rsid w:val="005534D3"/>
    <w:pPr>
      <w:keepNext/>
      <w:keepLines/>
      <w:spacing w:after="10"/>
      <w:jc w:val="center"/>
      <w:outlineLvl w:val="0"/>
    </w:pPr>
    <w:rPr>
      <w:rFonts w:ascii="Arial" w:eastAsia="Arial" w:hAnsi="Arial" w:cs="Arial"/>
      <w:b/>
      <w:color w:val="FF0000"/>
      <w:sz w:val="56"/>
      <w:lang w:eastAsia="pt-BR"/>
    </w:rPr>
  </w:style>
  <w:style w:type="paragraph" w:styleId="Ttulo2">
    <w:name w:val="heading 2"/>
    <w:next w:val="Normal"/>
    <w:link w:val="Ttulo2Carter"/>
    <w:uiPriority w:val="9"/>
    <w:unhideWhenUsed/>
    <w:qFormat/>
    <w:rsid w:val="005534D3"/>
    <w:pPr>
      <w:keepNext/>
      <w:keepLines/>
      <w:spacing w:after="116"/>
      <w:ind w:left="10" w:right="2073" w:hanging="10"/>
      <w:outlineLvl w:val="1"/>
    </w:pPr>
    <w:rPr>
      <w:rFonts w:ascii="Arial" w:eastAsia="Arial" w:hAnsi="Arial" w:cs="Arial"/>
      <w:b/>
      <w:color w:val="000000"/>
      <w:sz w:val="24"/>
      <w:lang w:eastAsia="pt-BR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"/>
    <w:rsid w:val="005534D3"/>
    <w:rPr>
      <w:rFonts w:ascii="Arial" w:eastAsia="Arial" w:hAnsi="Arial" w:cs="Arial"/>
      <w:b/>
      <w:color w:val="FF0000"/>
      <w:sz w:val="56"/>
      <w:lang w:eastAsia="pt-BR"/>
    </w:rPr>
  </w:style>
  <w:style w:type="character" w:customStyle="1" w:styleId="Ttulo2Carter">
    <w:name w:val="Título 2 Caráter"/>
    <w:basedOn w:val="Tipodeletrapredefinidodopargrafo"/>
    <w:link w:val="Ttulo2"/>
    <w:uiPriority w:val="9"/>
    <w:rsid w:val="005534D3"/>
    <w:rPr>
      <w:rFonts w:ascii="Arial" w:eastAsia="Arial" w:hAnsi="Arial" w:cs="Arial"/>
      <w:b/>
      <w:color w:val="000000"/>
      <w:sz w:val="24"/>
      <w:lang w:eastAsia="pt-BR"/>
    </w:rPr>
  </w:style>
  <w:style w:type="character" w:styleId="Nmerodelinha">
    <w:name w:val="line number"/>
    <w:basedOn w:val="Tipodeletrapredefinidodopargrafo"/>
    <w:uiPriority w:val="99"/>
    <w:semiHidden/>
    <w:unhideWhenUsed/>
    <w:rsid w:val="005534D3"/>
  </w:style>
  <w:style w:type="character" w:styleId="Refdecomentrio">
    <w:name w:val="annotation reference"/>
    <w:basedOn w:val="Tipodeletrapredefinidodopargrafo"/>
    <w:uiPriority w:val="99"/>
    <w:semiHidden/>
    <w:unhideWhenUsed/>
    <w:rsid w:val="004B7AA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4B7AA9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B7AA9"/>
    <w:rPr>
      <w:rFonts w:ascii="Arial" w:eastAsia="Arial" w:hAnsi="Arial" w:cs="Arial"/>
      <w:i/>
      <w:color w:val="000000"/>
      <w:sz w:val="20"/>
      <w:szCs w:val="20"/>
      <w:lang w:eastAsia="pt-BR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B7AA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B7AA9"/>
    <w:rPr>
      <w:rFonts w:ascii="Arial" w:eastAsia="Arial" w:hAnsi="Arial" w:cs="Arial"/>
      <w:b/>
      <w:bCs/>
      <w:i/>
      <w:color w:val="000000"/>
      <w:sz w:val="20"/>
      <w:szCs w:val="20"/>
      <w:lang w:eastAsia="pt-BR"/>
    </w:rPr>
  </w:style>
  <w:style w:type="paragraph" w:styleId="Textodebalo">
    <w:name w:val="Balloon Text"/>
    <w:basedOn w:val="Normal"/>
    <w:link w:val="TextodebaloCarter"/>
    <w:uiPriority w:val="99"/>
    <w:semiHidden/>
    <w:unhideWhenUsed/>
    <w:rsid w:val="004B7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4B7AA9"/>
    <w:rPr>
      <w:rFonts w:ascii="Segoe UI" w:eastAsia="Arial" w:hAnsi="Segoe UI" w:cs="Segoe UI"/>
      <w:i/>
      <w:color w:val="000000"/>
      <w:sz w:val="18"/>
      <w:szCs w:val="18"/>
      <w:lang w:eastAsia="pt-BR"/>
    </w:rPr>
  </w:style>
  <w:style w:type="paragraph" w:styleId="Cabealho">
    <w:name w:val="header"/>
    <w:basedOn w:val="Normal"/>
    <w:link w:val="CabealhoCarter"/>
    <w:uiPriority w:val="99"/>
    <w:unhideWhenUsed/>
    <w:rsid w:val="006B01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B015B"/>
    <w:rPr>
      <w:rFonts w:ascii="Arial" w:eastAsia="Arial" w:hAnsi="Arial" w:cs="Arial"/>
      <w:i/>
      <w:color w:val="000000"/>
      <w:lang w:eastAsia="pt-BR"/>
    </w:rPr>
  </w:style>
  <w:style w:type="paragraph" w:styleId="Corpodetexto">
    <w:name w:val="Body Text"/>
    <w:basedOn w:val="Normal"/>
    <w:link w:val="CorpodetextoCarter"/>
    <w:semiHidden/>
    <w:unhideWhenUsed/>
    <w:rsid w:val="00BF31CB"/>
    <w:pPr>
      <w:widowControl w:val="0"/>
      <w:suppressAutoHyphens/>
      <w:spacing w:after="120" w:line="240" w:lineRule="auto"/>
      <w:ind w:left="0" w:right="0" w:firstLine="0"/>
      <w:jc w:val="left"/>
    </w:pPr>
    <w:rPr>
      <w:rFonts w:ascii="Times New Roman" w:eastAsia="Arial Unicode MS" w:hAnsi="Times New Roman" w:cs="Arial Unicode MS"/>
      <w:i w:val="0"/>
      <w:color w:val="auto"/>
      <w:kern w:val="2"/>
      <w:sz w:val="24"/>
      <w:szCs w:val="24"/>
      <w:lang w:eastAsia="hi-IN" w:bidi="hi-IN"/>
    </w:rPr>
  </w:style>
  <w:style w:type="character" w:customStyle="1" w:styleId="CorpodetextoCarter">
    <w:name w:val="Corpo de texto Caráter"/>
    <w:basedOn w:val="Tipodeletrapredefinidodopargrafo"/>
    <w:link w:val="Corpodetexto"/>
    <w:semiHidden/>
    <w:rsid w:val="00BF31CB"/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rpoA">
    <w:name w:val="Corpo A"/>
    <w:rsid w:val="00B952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it-IT" w:eastAsia="pt-B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Reviso">
    <w:name w:val="Revision"/>
    <w:hidden/>
    <w:uiPriority w:val="99"/>
    <w:semiHidden/>
    <w:rsid w:val="007606BF"/>
    <w:pPr>
      <w:spacing w:after="0" w:line="240" w:lineRule="auto"/>
    </w:pPr>
    <w:rPr>
      <w:rFonts w:ascii="Arial" w:eastAsia="Arial" w:hAnsi="Arial" w:cs="Arial"/>
      <w:i/>
      <w:color w:val="000000"/>
      <w:lang w:eastAsia="pt-BR"/>
    </w:rPr>
  </w:style>
  <w:style w:type="paragraph" w:styleId="Rodap">
    <w:name w:val="footer"/>
    <w:basedOn w:val="Normal"/>
    <w:link w:val="RodapCarter"/>
    <w:uiPriority w:val="99"/>
    <w:unhideWhenUsed/>
    <w:rsid w:val="006B3CE1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i w:val="0"/>
      <w:color w:val="auto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6B3CE1"/>
    <w:rPr>
      <w:rFonts w:eastAsiaTheme="minorEastAsia" w:cs="Times New Roman"/>
      <w:lang w:eastAsia="pt-BR"/>
    </w:rPr>
  </w:style>
  <w:style w:type="table" w:styleId="TabelacomGrelha">
    <w:name w:val="Table Grid"/>
    <w:basedOn w:val="Tabelanormal"/>
    <w:uiPriority w:val="39"/>
    <w:rsid w:val="00C0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67DD9-2BBE-443C-B325-F3074C87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6885</Words>
  <Characters>37182</Characters>
  <Application>Microsoft Office Word</Application>
  <DocSecurity>0</DocSecurity>
  <Lines>309</Lines>
  <Paragraphs>87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 Velásquez</dc:creator>
  <cp:keywords/>
  <dc:description/>
  <cp:lastModifiedBy>Maria Franca e Leite Velloso - SPREV</cp:lastModifiedBy>
  <cp:revision>3</cp:revision>
  <dcterms:created xsi:type="dcterms:W3CDTF">2021-05-25T18:45:00Z</dcterms:created>
  <dcterms:modified xsi:type="dcterms:W3CDTF">2021-05-25T18:47:00Z</dcterms:modified>
</cp:coreProperties>
</file>